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61EA" w:rsidRPr="005B61EA" w:rsidRDefault="000060B3" w:rsidP="005B61EA">
      <w:pPr>
        <w:jc w:val="center"/>
      </w:pPr>
      <w:r w:rsidRPr="005B61EA">
        <w:rPr>
          <w:noProof/>
          <w:lang w:eastAsia="en-US"/>
        </w:rPr>
        <w:drawing>
          <wp:inline distT="0" distB="0" distL="0" distR="0">
            <wp:extent cx="771525" cy="676275"/>
            <wp:effectExtent l="0" t="0" r="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71525" cy="676275"/>
                    </a:xfrm>
                    <a:prstGeom prst="rect">
                      <a:avLst/>
                    </a:prstGeom>
                    <a:noFill/>
                    <a:ln>
                      <a:noFill/>
                    </a:ln>
                  </pic:spPr>
                </pic:pic>
              </a:graphicData>
            </a:graphic>
          </wp:inline>
        </w:drawing>
      </w:r>
    </w:p>
    <w:p w:rsidR="005B61EA" w:rsidRPr="004F54A6" w:rsidRDefault="005B61EA" w:rsidP="005B61EA">
      <w:pPr>
        <w:adjustRightInd w:val="0"/>
        <w:jc w:val="center"/>
        <w:rPr>
          <w:rFonts w:cs="Arial"/>
          <w:b/>
          <w:sz w:val="28"/>
          <w:szCs w:val="28"/>
        </w:rPr>
      </w:pPr>
      <w:r w:rsidRPr="004F54A6">
        <w:rPr>
          <w:rFonts w:cs="Arial"/>
          <w:b/>
          <w:sz w:val="28"/>
          <w:szCs w:val="28"/>
        </w:rPr>
        <w:t>Ministry of Local Government, Rural Development &amp; Cooperatives</w:t>
      </w:r>
    </w:p>
    <w:p w:rsidR="005B61EA" w:rsidRPr="00913FA2" w:rsidRDefault="005B61EA" w:rsidP="005B61EA">
      <w:pPr>
        <w:adjustRightInd w:val="0"/>
        <w:jc w:val="center"/>
        <w:rPr>
          <w:rFonts w:cs="Arial"/>
          <w:b/>
          <w:sz w:val="32"/>
          <w:szCs w:val="32"/>
        </w:rPr>
      </w:pPr>
      <w:r w:rsidRPr="00913FA2">
        <w:rPr>
          <w:rFonts w:cs="Arial"/>
          <w:b/>
          <w:sz w:val="32"/>
          <w:szCs w:val="32"/>
        </w:rPr>
        <w:t>Local Government Division</w:t>
      </w:r>
    </w:p>
    <w:p w:rsidR="005B61EA" w:rsidRPr="00913FA2" w:rsidRDefault="005B61EA" w:rsidP="005B61EA">
      <w:pPr>
        <w:jc w:val="center"/>
        <w:rPr>
          <w:rFonts w:cs="Arial"/>
          <w:b/>
          <w:sz w:val="32"/>
          <w:szCs w:val="32"/>
        </w:rPr>
      </w:pPr>
      <w:r w:rsidRPr="00913FA2">
        <w:rPr>
          <w:rFonts w:cs="Arial"/>
          <w:b/>
          <w:sz w:val="32"/>
          <w:szCs w:val="32"/>
        </w:rPr>
        <w:t>Local Governme</w:t>
      </w:r>
      <w:r w:rsidR="002A17A7" w:rsidRPr="00913FA2">
        <w:rPr>
          <w:rFonts w:cs="Arial"/>
          <w:b/>
          <w:sz w:val="32"/>
          <w:szCs w:val="32"/>
        </w:rPr>
        <w:t>nt Engineering Department</w:t>
      </w:r>
      <w:r w:rsidR="00913FA2">
        <w:rPr>
          <w:rFonts w:cs="Arial" w:hint="eastAsia"/>
          <w:b/>
          <w:sz w:val="32"/>
          <w:szCs w:val="32"/>
        </w:rPr>
        <w:t xml:space="preserve"> (LGED)</w:t>
      </w:r>
    </w:p>
    <w:p w:rsidR="005B61EA" w:rsidRPr="005B61EA" w:rsidRDefault="005B61EA" w:rsidP="005B61EA">
      <w:pPr>
        <w:pStyle w:val="Title"/>
        <w:rPr>
          <w:rFonts w:cs="Arial"/>
          <w:b w:val="0"/>
          <w:sz w:val="72"/>
          <w:szCs w:val="72"/>
        </w:rPr>
      </w:pPr>
    </w:p>
    <w:p w:rsidR="005B61EA" w:rsidRPr="004B6624" w:rsidRDefault="005B61EA" w:rsidP="005B61EA">
      <w:pPr>
        <w:pStyle w:val="Title"/>
        <w:rPr>
          <w:rFonts w:cs="Arial"/>
          <w:sz w:val="52"/>
          <w:szCs w:val="52"/>
        </w:rPr>
      </w:pPr>
    </w:p>
    <w:p w:rsidR="005B61EA" w:rsidRPr="005B61EA" w:rsidRDefault="004F54A6" w:rsidP="005B61EA">
      <w:pPr>
        <w:pStyle w:val="Title"/>
        <w:rPr>
          <w:rFonts w:cs="Arial"/>
          <w:sz w:val="52"/>
          <w:szCs w:val="52"/>
        </w:rPr>
      </w:pPr>
      <w:r>
        <w:rPr>
          <w:rFonts w:cs="Arial"/>
          <w:sz w:val="52"/>
          <w:szCs w:val="52"/>
        </w:rPr>
        <w:t xml:space="preserve">6.2 </w:t>
      </w:r>
      <w:r w:rsidR="005B61EA" w:rsidRPr="005B61EA">
        <w:rPr>
          <w:rFonts w:cs="Arial"/>
          <w:sz w:val="52"/>
          <w:szCs w:val="52"/>
        </w:rPr>
        <w:t xml:space="preserve">Guidelines for </w:t>
      </w:r>
    </w:p>
    <w:p w:rsidR="005B61EA" w:rsidRPr="005B61EA" w:rsidRDefault="004B6624" w:rsidP="005B61EA">
      <w:pPr>
        <w:pStyle w:val="Title"/>
        <w:rPr>
          <w:rFonts w:cs="Arial"/>
          <w:b w:val="0"/>
          <w:sz w:val="44"/>
          <w:szCs w:val="44"/>
        </w:rPr>
      </w:pPr>
      <w:r>
        <w:rPr>
          <w:rFonts w:cs="Arial" w:hint="eastAsia"/>
          <w:sz w:val="52"/>
          <w:szCs w:val="52"/>
        </w:rPr>
        <w:t>Development C</w:t>
      </w:r>
      <w:r>
        <w:rPr>
          <w:rFonts w:cs="Arial"/>
          <w:sz w:val="52"/>
          <w:szCs w:val="52"/>
        </w:rPr>
        <w:t>o</w:t>
      </w:r>
      <w:r>
        <w:rPr>
          <w:rFonts w:cs="Arial" w:hint="eastAsia"/>
          <w:sz w:val="52"/>
          <w:szCs w:val="52"/>
        </w:rPr>
        <w:t xml:space="preserve">ntrol </w:t>
      </w:r>
      <w:r>
        <w:rPr>
          <w:rFonts w:cs="Arial"/>
          <w:sz w:val="52"/>
          <w:szCs w:val="52"/>
        </w:rPr>
        <w:t>Implemented</w:t>
      </w:r>
    </w:p>
    <w:p w:rsidR="005B61EA" w:rsidRDefault="005B61EA" w:rsidP="005B61EA"/>
    <w:p w:rsidR="00913FA2" w:rsidRDefault="00913FA2" w:rsidP="005B61EA"/>
    <w:p w:rsidR="00913FA2" w:rsidRPr="005B61EA" w:rsidRDefault="00913FA2" w:rsidP="005B61EA"/>
    <w:p w:rsidR="002A17A7" w:rsidRPr="00913FA2" w:rsidRDefault="002A17A7" w:rsidP="005B61EA">
      <w:pPr>
        <w:pStyle w:val="Title"/>
        <w:rPr>
          <w:rFonts w:ascii="Times New Roman" w:hAnsi="Times New Roman"/>
          <w:sz w:val="32"/>
          <w:szCs w:val="32"/>
          <w:lang w:val="en-GB"/>
        </w:rPr>
      </w:pPr>
    </w:p>
    <w:p w:rsidR="005B61EA" w:rsidRPr="00913FA2" w:rsidRDefault="005B61EA" w:rsidP="005B61EA">
      <w:pPr>
        <w:pStyle w:val="Title"/>
        <w:rPr>
          <w:rFonts w:ascii="Times New Roman" w:hAnsi="Times New Roman"/>
          <w:b w:val="0"/>
          <w:sz w:val="32"/>
          <w:szCs w:val="32"/>
          <w:lang w:val="en-GB"/>
        </w:rPr>
      </w:pPr>
      <w:r w:rsidRPr="00913FA2">
        <w:rPr>
          <w:rFonts w:ascii="Times New Roman" w:hAnsi="Times New Roman"/>
          <w:sz w:val="32"/>
          <w:szCs w:val="32"/>
          <w:lang w:val="en-GB"/>
        </w:rPr>
        <w:t xml:space="preserve">Project </w:t>
      </w:r>
      <w:r w:rsidR="00BA5481" w:rsidRPr="00913FA2">
        <w:rPr>
          <w:rFonts w:ascii="Times New Roman" w:hAnsi="Times New Roman"/>
          <w:sz w:val="32"/>
          <w:szCs w:val="32"/>
          <w:lang w:val="en-GB"/>
        </w:rPr>
        <w:t>Coordination</w:t>
      </w:r>
      <w:r w:rsidRPr="00913FA2">
        <w:rPr>
          <w:rFonts w:ascii="Times New Roman" w:hAnsi="Times New Roman"/>
          <w:sz w:val="32"/>
          <w:szCs w:val="32"/>
          <w:lang w:val="en-GB"/>
        </w:rPr>
        <w:t xml:space="preserve"> Office (P</w:t>
      </w:r>
      <w:r w:rsidR="00BA5481" w:rsidRPr="00913FA2">
        <w:rPr>
          <w:rFonts w:ascii="Times New Roman" w:hAnsi="Times New Roman"/>
          <w:sz w:val="32"/>
          <w:szCs w:val="32"/>
          <w:lang w:val="en-GB"/>
        </w:rPr>
        <w:t>C</w:t>
      </w:r>
      <w:r w:rsidRPr="00913FA2">
        <w:rPr>
          <w:rFonts w:ascii="Times New Roman" w:hAnsi="Times New Roman"/>
          <w:sz w:val="32"/>
          <w:szCs w:val="32"/>
          <w:lang w:val="en-GB"/>
        </w:rPr>
        <w:t>O)</w:t>
      </w:r>
    </w:p>
    <w:p w:rsidR="005B61EA" w:rsidRPr="00913FA2" w:rsidRDefault="005B61EA" w:rsidP="005B61EA">
      <w:pPr>
        <w:adjustRightInd w:val="0"/>
        <w:jc w:val="center"/>
        <w:rPr>
          <w:b/>
          <w:sz w:val="32"/>
          <w:szCs w:val="32"/>
          <w:lang w:val="en-GB"/>
        </w:rPr>
      </w:pPr>
      <w:r w:rsidRPr="00913FA2">
        <w:rPr>
          <w:b/>
          <w:sz w:val="32"/>
          <w:szCs w:val="32"/>
          <w:lang w:val="en-GB"/>
        </w:rPr>
        <w:t>City Governance Projec</w:t>
      </w:r>
      <w:r w:rsidR="00BA5481" w:rsidRPr="00913FA2">
        <w:rPr>
          <w:b/>
          <w:sz w:val="32"/>
          <w:szCs w:val="32"/>
          <w:lang w:val="en-GB"/>
        </w:rPr>
        <w:t>t (</w:t>
      </w:r>
      <w:r w:rsidRPr="00913FA2">
        <w:rPr>
          <w:b/>
          <w:sz w:val="32"/>
          <w:szCs w:val="32"/>
          <w:lang w:val="en-GB"/>
        </w:rPr>
        <w:t>CGP)</w:t>
      </w:r>
    </w:p>
    <w:p w:rsidR="005B61EA" w:rsidRPr="005B61EA" w:rsidRDefault="005B61EA" w:rsidP="005B61EA">
      <w:pPr>
        <w:adjustRightInd w:val="0"/>
        <w:jc w:val="center"/>
        <w:rPr>
          <w:rFonts w:cs="Arial"/>
          <w:b/>
          <w:sz w:val="32"/>
          <w:szCs w:val="32"/>
          <w:lang w:val="en-GB"/>
        </w:rPr>
      </w:pPr>
    </w:p>
    <w:p w:rsidR="005B61EA" w:rsidRDefault="005B61EA" w:rsidP="005B61EA">
      <w:pPr>
        <w:adjustRightInd w:val="0"/>
        <w:jc w:val="center"/>
        <w:rPr>
          <w:rFonts w:cs="Arial"/>
          <w:b/>
          <w:sz w:val="32"/>
          <w:szCs w:val="32"/>
          <w:lang w:val="en-GB"/>
        </w:rPr>
      </w:pPr>
    </w:p>
    <w:p w:rsidR="00913FA2" w:rsidRDefault="00913FA2" w:rsidP="005B61EA">
      <w:pPr>
        <w:adjustRightInd w:val="0"/>
        <w:jc w:val="center"/>
        <w:rPr>
          <w:rFonts w:cs="Arial"/>
          <w:b/>
          <w:sz w:val="32"/>
          <w:szCs w:val="32"/>
          <w:lang w:val="en-GB"/>
        </w:rPr>
      </w:pPr>
    </w:p>
    <w:p w:rsidR="004F54A6" w:rsidRPr="005B61EA" w:rsidRDefault="004F54A6" w:rsidP="005B61EA">
      <w:pPr>
        <w:adjustRightInd w:val="0"/>
        <w:jc w:val="center"/>
        <w:rPr>
          <w:rFonts w:cs="Arial"/>
          <w:b/>
          <w:sz w:val="32"/>
          <w:szCs w:val="32"/>
          <w:lang w:val="en-GB"/>
        </w:rPr>
      </w:pPr>
    </w:p>
    <w:p w:rsidR="005B61EA" w:rsidRPr="005B61EA" w:rsidRDefault="005B61EA" w:rsidP="005B61EA">
      <w:pPr>
        <w:adjustRightInd w:val="0"/>
        <w:rPr>
          <w:rFonts w:cs="Arial"/>
          <w:b/>
          <w:sz w:val="32"/>
          <w:szCs w:val="32"/>
          <w:lang w:val="en-GB"/>
        </w:rPr>
      </w:pPr>
    </w:p>
    <w:p w:rsidR="005B61EA" w:rsidRPr="00C61831" w:rsidRDefault="002F3581" w:rsidP="005B61EA">
      <w:pPr>
        <w:adjustRightInd w:val="0"/>
        <w:jc w:val="center"/>
        <w:rPr>
          <w:rFonts w:cs="Arial"/>
          <w:b/>
          <w:sz w:val="32"/>
          <w:szCs w:val="32"/>
          <w:lang w:val="en-GB"/>
        </w:rPr>
      </w:pPr>
      <w:r w:rsidRPr="00C61831">
        <w:rPr>
          <w:rFonts w:cs="Arial"/>
          <w:b/>
          <w:sz w:val="32"/>
          <w:szCs w:val="32"/>
          <w:lang w:val="en-GB"/>
        </w:rPr>
        <w:t>January 2</w:t>
      </w:r>
      <w:r w:rsidR="0033539A" w:rsidRPr="00C61831">
        <w:rPr>
          <w:rFonts w:cs="Arial"/>
          <w:b/>
          <w:sz w:val="32"/>
          <w:szCs w:val="32"/>
          <w:lang w:val="en-GB"/>
        </w:rPr>
        <w:t>01</w:t>
      </w:r>
      <w:r w:rsidRPr="00C61831">
        <w:rPr>
          <w:rFonts w:cs="Arial"/>
          <w:b/>
          <w:sz w:val="32"/>
          <w:szCs w:val="32"/>
          <w:lang w:val="en-GB"/>
        </w:rPr>
        <w:t>8</w:t>
      </w:r>
    </w:p>
    <w:p w:rsidR="005B61EA" w:rsidRPr="005B61EA" w:rsidRDefault="005B61EA" w:rsidP="005B61EA">
      <w:pPr>
        <w:adjustRightInd w:val="0"/>
        <w:jc w:val="center"/>
        <w:rPr>
          <w:rFonts w:cs="Arial"/>
          <w:b/>
          <w:sz w:val="32"/>
          <w:szCs w:val="32"/>
          <w:lang w:val="en-GB"/>
        </w:rPr>
      </w:pPr>
    </w:p>
    <w:p w:rsidR="005B61EA" w:rsidRPr="005B61EA" w:rsidRDefault="005B61EA" w:rsidP="005B61EA">
      <w:pPr>
        <w:adjustRightInd w:val="0"/>
        <w:rPr>
          <w:rFonts w:cs="Arial"/>
          <w:b/>
          <w:sz w:val="32"/>
          <w:szCs w:val="32"/>
          <w:lang w:val="en-GB"/>
        </w:rPr>
      </w:pPr>
    </w:p>
    <w:p w:rsidR="005B61EA" w:rsidRPr="005B61EA" w:rsidRDefault="005B61EA" w:rsidP="005B61EA">
      <w:pPr>
        <w:adjustRightInd w:val="0"/>
        <w:rPr>
          <w:rFonts w:cs="Arial"/>
          <w:b/>
          <w:sz w:val="32"/>
          <w:szCs w:val="32"/>
          <w:lang w:val="en-GB"/>
        </w:rPr>
      </w:pPr>
    </w:p>
    <w:p w:rsidR="005B61EA" w:rsidRPr="005B61EA" w:rsidRDefault="000060B3" w:rsidP="005B61EA">
      <w:pPr>
        <w:autoSpaceDE w:val="0"/>
        <w:autoSpaceDN w:val="0"/>
        <w:adjustRightInd w:val="0"/>
        <w:jc w:val="center"/>
        <w:rPr>
          <w:rFonts w:ascii="Arial" w:hAnsi="Arial" w:cs="Arial"/>
          <w:sz w:val="28"/>
          <w:szCs w:val="32"/>
        </w:rPr>
      </w:pPr>
      <w:r w:rsidRPr="005B61EA">
        <w:rPr>
          <w:rFonts w:ascii="Arial" w:hAnsi="Arial" w:cs="Arial"/>
          <w:caps/>
          <w:noProof/>
          <w:sz w:val="28"/>
          <w:szCs w:val="32"/>
          <w:lang w:eastAsia="en-US"/>
        </w:rPr>
        <w:drawing>
          <wp:inline distT="0" distB="0" distL="0" distR="0">
            <wp:extent cx="676275" cy="523875"/>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76275" cy="523875"/>
                    </a:xfrm>
                    <a:prstGeom prst="rect">
                      <a:avLst/>
                    </a:prstGeom>
                    <a:noFill/>
                    <a:ln>
                      <a:noFill/>
                    </a:ln>
                  </pic:spPr>
                </pic:pic>
              </a:graphicData>
            </a:graphic>
          </wp:inline>
        </w:drawing>
      </w:r>
    </w:p>
    <w:p w:rsidR="005B61EA" w:rsidRPr="005B61EA" w:rsidRDefault="005B61EA" w:rsidP="005B61EA">
      <w:pPr>
        <w:autoSpaceDE w:val="0"/>
        <w:autoSpaceDN w:val="0"/>
        <w:adjustRightInd w:val="0"/>
        <w:jc w:val="center"/>
        <w:rPr>
          <w:rFonts w:ascii="Arial" w:hAnsi="Arial" w:cs="Arial"/>
          <w:sz w:val="28"/>
          <w:szCs w:val="32"/>
        </w:rPr>
      </w:pPr>
    </w:p>
    <w:p w:rsidR="005B61EA" w:rsidRPr="005B61EA" w:rsidRDefault="005B61EA" w:rsidP="005B61EA">
      <w:pPr>
        <w:autoSpaceDE w:val="0"/>
        <w:autoSpaceDN w:val="0"/>
        <w:adjustRightInd w:val="0"/>
        <w:jc w:val="center"/>
        <w:rPr>
          <w:rFonts w:cs="Arial"/>
          <w:b/>
          <w:sz w:val="32"/>
          <w:szCs w:val="32"/>
        </w:rPr>
      </w:pPr>
      <w:r w:rsidRPr="005B61EA">
        <w:rPr>
          <w:rFonts w:cs="Arial"/>
          <w:b/>
          <w:sz w:val="32"/>
          <w:szCs w:val="32"/>
        </w:rPr>
        <w:t>Assisted by</w:t>
      </w:r>
    </w:p>
    <w:p w:rsidR="005B61EA" w:rsidRDefault="005B61EA" w:rsidP="005B61EA">
      <w:pPr>
        <w:autoSpaceDE w:val="0"/>
        <w:autoSpaceDN w:val="0"/>
        <w:adjustRightInd w:val="0"/>
        <w:jc w:val="center"/>
        <w:rPr>
          <w:rFonts w:cs="Arial"/>
          <w:b/>
          <w:sz w:val="32"/>
          <w:szCs w:val="32"/>
        </w:rPr>
      </w:pPr>
      <w:r w:rsidRPr="005B61EA">
        <w:rPr>
          <w:rFonts w:cs="Arial"/>
          <w:b/>
          <w:sz w:val="32"/>
          <w:szCs w:val="32"/>
        </w:rPr>
        <w:t>Japan International Cooperation Agency-JICA</w:t>
      </w:r>
    </w:p>
    <w:p w:rsidR="00BA5481" w:rsidRDefault="00BA5481" w:rsidP="005B61EA">
      <w:pPr>
        <w:autoSpaceDE w:val="0"/>
        <w:autoSpaceDN w:val="0"/>
        <w:adjustRightInd w:val="0"/>
        <w:jc w:val="center"/>
        <w:rPr>
          <w:rFonts w:cs="Arial"/>
          <w:b/>
          <w:sz w:val="32"/>
          <w:szCs w:val="32"/>
        </w:rPr>
      </w:pPr>
      <w:r>
        <w:rPr>
          <w:rFonts w:cs="Arial"/>
          <w:b/>
          <w:sz w:val="32"/>
          <w:szCs w:val="32"/>
        </w:rPr>
        <w:t>and</w:t>
      </w:r>
    </w:p>
    <w:p w:rsidR="00913FA2" w:rsidRDefault="00BA5481" w:rsidP="00913FA2">
      <w:pPr>
        <w:autoSpaceDE w:val="0"/>
        <w:autoSpaceDN w:val="0"/>
        <w:adjustRightInd w:val="0"/>
        <w:jc w:val="center"/>
        <w:rPr>
          <w:rFonts w:cs="Arial"/>
          <w:b/>
        </w:rPr>
      </w:pPr>
      <w:r>
        <w:rPr>
          <w:rFonts w:cs="Arial"/>
          <w:b/>
          <w:sz w:val="32"/>
          <w:szCs w:val="32"/>
        </w:rPr>
        <w:t>Urban Management Unit, LGED</w:t>
      </w:r>
    </w:p>
    <w:p w:rsidR="005B61EA" w:rsidRPr="00913FA2" w:rsidRDefault="00913FA2" w:rsidP="00913FA2">
      <w:pPr>
        <w:autoSpaceDE w:val="0"/>
        <w:autoSpaceDN w:val="0"/>
        <w:adjustRightInd w:val="0"/>
        <w:jc w:val="center"/>
        <w:rPr>
          <w:rFonts w:cs="Arial"/>
          <w:b/>
        </w:rPr>
        <w:sectPr w:rsidR="005B61EA" w:rsidRPr="00913FA2" w:rsidSect="00913FA2">
          <w:headerReference w:type="even" r:id="rId10"/>
          <w:headerReference w:type="default" r:id="rId11"/>
          <w:footerReference w:type="even" r:id="rId12"/>
          <w:footerReference w:type="default" r:id="rId13"/>
          <w:headerReference w:type="first" r:id="rId14"/>
          <w:footerReference w:type="first" r:id="rId15"/>
          <w:pgSz w:w="11909" w:h="16834" w:code="9"/>
          <w:pgMar w:top="1701" w:right="1701" w:bottom="1701" w:left="1701" w:header="720" w:footer="720" w:gutter="0"/>
          <w:cols w:space="720"/>
          <w:docGrid w:linePitch="360"/>
        </w:sectPr>
      </w:pPr>
      <w:r>
        <w:rPr>
          <w:rFonts w:cs="Arial"/>
          <w:b/>
        </w:rPr>
        <w:br w:type="page"/>
      </w:r>
    </w:p>
    <w:p w:rsidR="005B61EA" w:rsidRPr="005B61EA" w:rsidRDefault="005B61EA" w:rsidP="005B61EA">
      <w:pPr>
        <w:adjustRightInd w:val="0"/>
        <w:jc w:val="center"/>
        <w:rPr>
          <w:rFonts w:cs="Arial"/>
          <w:b/>
          <w:sz w:val="28"/>
          <w:szCs w:val="28"/>
        </w:rPr>
      </w:pPr>
      <w:r w:rsidRPr="005B61EA">
        <w:rPr>
          <w:rFonts w:cs="Arial"/>
          <w:b/>
          <w:sz w:val="28"/>
          <w:szCs w:val="28"/>
        </w:rPr>
        <w:lastRenderedPageBreak/>
        <w:t>Table of Contents</w:t>
      </w:r>
    </w:p>
    <w:p w:rsidR="005B61EA" w:rsidRPr="005B61EA" w:rsidRDefault="005B61EA" w:rsidP="005B61EA">
      <w:pPr>
        <w:adjustRightInd w:val="0"/>
        <w:jc w:val="center"/>
        <w:rPr>
          <w:rFonts w:cs="Arial"/>
          <w:b/>
          <w:sz w:val="28"/>
          <w:szCs w:val="28"/>
        </w:rPr>
      </w:pPr>
    </w:p>
    <w:p w:rsidR="00C61831" w:rsidRDefault="000505F2" w:rsidP="000A4F0B">
      <w:pPr>
        <w:pStyle w:val="TOC1"/>
        <w:spacing w:before="240" w:after="72"/>
        <w:ind w:left="331" w:right="550" w:hanging="331"/>
        <w:rPr>
          <w:ins w:id="3" w:author="HP" w:date="2018-03-13T12:38:00Z"/>
          <w:rFonts w:asciiTheme="minorHAnsi" w:eastAsiaTheme="minorEastAsia" w:hAnsiTheme="minorHAnsi" w:cstheme="minorBidi"/>
          <w:b w:val="0"/>
          <w:bCs w:val="0"/>
          <w:kern w:val="0"/>
          <w:szCs w:val="22"/>
          <w:lang w:eastAsia="en-US"/>
        </w:rPr>
      </w:pPr>
      <w:r w:rsidRPr="005B61EA">
        <w:fldChar w:fldCharType="begin"/>
      </w:r>
      <w:r w:rsidR="005B61EA" w:rsidRPr="005B61EA">
        <w:instrText xml:space="preserve"> TOC \o "1-2" \h \z \u </w:instrText>
      </w:r>
      <w:r w:rsidRPr="005B61EA">
        <w:fldChar w:fldCharType="separate"/>
      </w:r>
      <w:ins w:id="4" w:author="HP" w:date="2018-03-13T12:38:00Z">
        <w:r w:rsidR="00C61831" w:rsidRPr="000A4F0B">
          <w:rPr>
            <w:rStyle w:val="Hyperlink"/>
          </w:rPr>
          <w:fldChar w:fldCharType="begin"/>
        </w:r>
        <w:r w:rsidR="00C61831" w:rsidRPr="000A4F0B">
          <w:rPr>
            <w:rStyle w:val="Hyperlink"/>
          </w:rPr>
          <w:instrText xml:space="preserve"> </w:instrText>
        </w:r>
        <w:r w:rsidR="00C61831">
          <w:instrText>HYPERLINK \l "_Toc508708064"</w:instrText>
        </w:r>
        <w:r w:rsidR="00C61831" w:rsidRPr="000A4F0B">
          <w:rPr>
            <w:rStyle w:val="Hyperlink"/>
          </w:rPr>
          <w:instrText xml:space="preserve"> </w:instrText>
        </w:r>
        <w:r w:rsidR="00C61831" w:rsidRPr="000A4F0B">
          <w:rPr>
            <w:rStyle w:val="Hyperlink"/>
          </w:rPr>
        </w:r>
        <w:r w:rsidR="00C61831" w:rsidRPr="000A4F0B">
          <w:rPr>
            <w:rStyle w:val="Hyperlink"/>
          </w:rPr>
          <w:fldChar w:fldCharType="separate"/>
        </w:r>
        <w:r w:rsidR="00C61831" w:rsidRPr="000A4F0B">
          <w:rPr>
            <w:rStyle w:val="Hyperlink"/>
          </w:rPr>
          <w:t>1.</w:t>
        </w:r>
        <w:r w:rsidR="00C61831">
          <w:rPr>
            <w:rFonts w:asciiTheme="minorHAnsi" w:eastAsiaTheme="minorEastAsia" w:hAnsiTheme="minorHAnsi" w:cstheme="minorBidi"/>
            <w:b w:val="0"/>
            <w:bCs w:val="0"/>
            <w:kern w:val="0"/>
            <w:szCs w:val="22"/>
            <w:lang w:eastAsia="en-US"/>
          </w:rPr>
          <w:tab/>
        </w:r>
        <w:r w:rsidR="00C61831" w:rsidRPr="000A4F0B">
          <w:rPr>
            <w:rStyle w:val="Hyperlink"/>
          </w:rPr>
          <w:t>Introduction</w:t>
        </w:r>
        <w:r w:rsidR="00C61831">
          <w:rPr>
            <w:webHidden/>
          </w:rPr>
          <w:tab/>
        </w:r>
        <w:r w:rsidR="00C61831">
          <w:rPr>
            <w:webHidden/>
          </w:rPr>
          <w:fldChar w:fldCharType="begin"/>
        </w:r>
        <w:r w:rsidR="00C61831">
          <w:rPr>
            <w:webHidden/>
          </w:rPr>
          <w:instrText xml:space="preserve"> PAGEREF _Toc508708064 \h </w:instrText>
        </w:r>
        <w:r w:rsidR="00C61831">
          <w:rPr>
            <w:webHidden/>
          </w:rPr>
        </w:r>
      </w:ins>
      <w:r w:rsidR="00C61831">
        <w:rPr>
          <w:webHidden/>
        </w:rPr>
        <w:fldChar w:fldCharType="separate"/>
      </w:r>
      <w:ins w:id="5" w:author="HP" w:date="2018-03-13T12:38:00Z">
        <w:r w:rsidR="00C61831">
          <w:rPr>
            <w:webHidden/>
          </w:rPr>
          <w:t>1</w:t>
        </w:r>
        <w:r w:rsidR="00C61831">
          <w:rPr>
            <w:webHidden/>
          </w:rPr>
          <w:fldChar w:fldCharType="end"/>
        </w:r>
        <w:r w:rsidR="00C61831" w:rsidRPr="000A4F0B">
          <w:rPr>
            <w:rStyle w:val="Hyperlink"/>
          </w:rPr>
          <w:fldChar w:fldCharType="end"/>
        </w:r>
      </w:ins>
    </w:p>
    <w:p w:rsidR="00C61831" w:rsidRDefault="00C61831" w:rsidP="000A4F0B">
      <w:pPr>
        <w:pStyle w:val="TOC1"/>
        <w:spacing w:before="240" w:after="72"/>
        <w:ind w:left="331" w:right="550" w:hanging="331"/>
        <w:rPr>
          <w:ins w:id="6" w:author="HP" w:date="2018-03-13T12:38:00Z"/>
          <w:rFonts w:asciiTheme="minorHAnsi" w:eastAsiaTheme="minorEastAsia" w:hAnsiTheme="minorHAnsi" w:cstheme="minorBidi"/>
          <w:b w:val="0"/>
          <w:bCs w:val="0"/>
          <w:kern w:val="0"/>
          <w:szCs w:val="22"/>
          <w:lang w:eastAsia="en-US"/>
        </w:rPr>
      </w:pPr>
      <w:ins w:id="7" w:author="HP" w:date="2018-03-13T12:38:00Z">
        <w:r w:rsidRPr="000A4F0B">
          <w:rPr>
            <w:rStyle w:val="Hyperlink"/>
          </w:rPr>
          <w:fldChar w:fldCharType="begin"/>
        </w:r>
        <w:r w:rsidRPr="000A4F0B">
          <w:rPr>
            <w:rStyle w:val="Hyperlink"/>
          </w:rPr>
          <w:instrText xml:space="preserve"> </w:instrText>
        </w:r>
        <w:r>
          <w:instrText>HYPERLINK \l "_Toc508708065"</w:instrText>
        </w:r>
        <w:r w:rsidRPr="000A4F0B">
          <w:rPr>
            <w:rStyle w:val="Hyperlink"/>
          </w:rPr>
          <w:instrText xml:space="preserve"> </w:instrText>
        </w:r>
        <w:r w:rsidRPr="000A4F0B">
          <w:rPr>
            <w:rStyle w:val="Hyperlink"/>
          </w:rPr>
        </w:r>
        <w:r w:rsidRPr="000A4F0B">
          <w:rPr>
            <w:rStyle w:val="Hyperlink"/>
          </w:rPr>
          <w:fldChar w:fldCharType="separate"/>
        </w:r>
        <w:r w:rsidRPr="000A4F0B">
          <w:rPr>
            <w:rStyle w:val="Hyperlink"/>
          </w:rPr>
          <w:t>2.</w:t>
        </w:r>
        <w:r>
          <w:rPr>
            <w:rFonts w:asciiTheme="minorHAnsi" w:eastAsiaTheme="minorEastAsia" w:hAnsiTheme="minorHAnsi" w:cstheme="minorBidi"/>
            <w:b w:val="0"/>
            <w:bCs w:val="0"/>
            <w:kern w:val="0"/>
            <w:szCs w:val="22"/>
            <w:lang w:eastAsia="en-US"/>
          </w:rPr>
          <w:tab/>
        </w:r>
        <w:r w:rsidRPr="000A4F0B">
          <w:rPr>
            <w:rStyle w:val="Hyperlink"/>
          </w:rPr>
          <w:t>Justifications</w:t>
        </w:r>
        <w:r>
          <w:rPr>
            <w:webHidden/>
          </w:rPr>
          <w:tab/>
        </w:r>
        <w:r>
          <w:rPr>
            <w:webHidden/>
          </w:rPr>
          <w:fldChar w:fldCharType="begin"/>
        </w:r>
        <w:r>
          <w:rPr>
            <w:webHidden/>
          </w:rPr>
          <w:instrText xml:space="preserve"> PAGEREF _Toc508708065 \h </w:instrText>
        </w:r>
        <w:r>
          <w:rPr>
            <w:webHidden/>
          </w:rPr>
        </w:r>
      </w:ins>
      <w:r>
        <w:rPr>
          <w:webHidden/>
        </w:rPr>
        <w:fldChar w:fldCharType="separate"/>
      </w:r>
      <w:ins w:id="8" w:author="HP" w:date="2018-03-13T12:38:00Z">
        <w:r>
          <w:rPr>
            <w:webHidden/>
          </w:rPr>
          <w:t>1</w:t>
        </w:r>
        <w:r>
          <w:rPr>
            <w:webHidden/>
          </w:rPr>
          <w:fldChar w:fldCharType="end"/>
        </w:r>
        <w:r w:rsidRPr="000A4F0B">
          <w:rPr>
            <w:rStyle w:val="Hyperlink"/>
          </w:rPr>
          <w:fldChar w:fldCharType="end"/>
        </w:r>
      </w:ins>
    </w:p>
    <w:p w:rsidR="00C61831" w:rsidRDefault="00C61831" w:rsidP="000A4F0B">
      <w:pPr>
        <w:pStyle w:val="TOC1"/>
        <w:spacing w:before="240" w:after="72"/>
        <w:ind w:left="331" w:right="550" w:hanging="331"/>
        <w:rPr>
          <w:ins w:id="9" w:author="HP" w:date="2018-03-13T12:38:00Z"/>
          <w:rFonts w:asciiTheme="minorHAnsi" w:eastAsiaTheme="minorEastAsia" w:hAnsiTheme="minorHAnsi" w:cstheme="minorBidi"/>
          <w:b w:val="0"/>
          <w:bCs w:val="0"/>
          <w:kern w:val="0"/>
          <w:szCs w:val="22"/>
          <w:lang w:eastAsia="en-US"/>
        </w:rPr>
      </w:pPr>
      <w:ins w:id="10" w:author="HP" w:date="2018-03-13T12:38:00Z">
        <w:r w:rsidRPr="000A4F0B">
          <w:rPr>
            <w:rStyle w:val="Hyperlink"/>
          </w:rPr>
          <w:fldChar w:fldCharType="begin"/>
        </w:r>
        <w:r w:rsidRPr="000A4F0B">
          <w:rPr>
            <w:rStyle w:val="Hyperlink"/>
          </w:rPr>
          <w:instrText xml:space="preserve"> </w:instrText>
        </w:r>
        <w:r>
          <w:instrText>HYPERLINK \l "_Toc508708066"</w:instrText>
        </w:r>
        <w:r w:rsidRPr="000A4F0B">
          <w:rPr>
            <w:rStyle w:val="Hyperlink"/>
          </w:rPr>
          <w:instrText xml:space="preserve"> </w:instrText>
        </w:r>
        <w:r w:rsidRPr="000A4F0B">
          <w:rPr>
            <w:rStyle w:val="Hyperlink"/>
          </w:rPr>
        </w:r>
        <w:r w:rsidRPr="000A4F0B">
          <w:rPr>
            <w:rStyle w:val="Hyperlink"/>
          </w:rPr>
          <w:fldChar w:fldCharType="separate"/>
        </w:r>
        <w:r w:rsidRPr="000A4F0B">
          <w:rPr>
            <w:rStyle w:val="Hyperlink"/>
          </w:rPr>
          <w:t>3.</w:t>
        </w:r>
        <w:r>
          <w:rPr>
            <w:rFonts w:asciiTheme="minorHAnsi" w:eastAsiaTheme="minorEastAsia" w:hAnsiTheme="minorHAnsi" w:cstheme="minorBidi"/>
            <w:b w:val="0"/>
            <w:bCs w:val="0"/>
            <w:kern w:val="0"/>
            <w:szCs w:val="22"/>
            <w:lang w:eastAsia="en-US"/>
          </w:rPr>
          <w:tab/>
        </w:r>
        <w:r w:rsidRPr="000A4F0B">
          <w:rPr>
            <w:rStyle w:val="Hyperlink"/>
          </w:rPr>
          <w:t>Relevant Issues of ICGIAP</w:t>
        </w:r>
        <w:r>
          <w:rPr>
            <w:webHidden/>
          </w:rPr>
          <w:tab/>
        </w:r>
        <w:r>
          <w:rPr>
            <w:webHidden/>
          </w:rPr>
          <w:fldChar w:fldCharType="begin"/>
        </w:r>
        <w:r>
          <w:rPr>
            <w:webHidden/>
          </w:rPr>
          <w:instrText xml:space="preserve"> PAGEREF _Toc508708066 \h </w:instrText>
        </w:r>
        <w:r>
          <w:rPr>
            <w:webHidden/>
          </w:rPr>
        </w:r>
      </w:ins>
      <w:r>
        <w:rPr>
          <w:webHidden/>
        </w:rPr>
        <w:fldChar w:fldCharType="separate"/>
      </w:r>
      <w:ins w:id="11" w:author="HP" w:date="2018-03-13T12:38:00Z">
        <w:r>
          <w:rPr>
            <w:webHidden/>
          </w:rPr>
          <w:t>1</w:t>
        </w:r>
        <w:r>
          <w:rPr>
            <w:webHidden/>
          </w:rPr>
          <w:fldChar w:fldCharType="end"/>
        </w:r>
        <w:r w:rsidRPr="000A4F0B">
          <w:rPr>
            <w:rStyle w:val="Hyperlink"/>
          </w:rPr>
          <w:fldChar w:fldCharType="end"/>
        </w:r>
      </w:ins>
    </w:p>
    <w:p w:rsidR="00C61831" w:rsidRDefault="00C61831" w:rsidP="000A4F0B">
      <w:pPr>
        <w:pStyle w:val="TOC2"/>
        <w:tabs>
          <w:tab w:val="left" w:pos="1100"/>
        </w:tabs>
        <w:spacing w:after="48"/>
        <w:ind w:left="990" w:right="550" w:hanging="550"/>
        <w:rPr>
          <w:ins w:id="12" w:author="HP" w:date="2018-03-13T12:38:00Z"/>
          <w:rFonts w:asciiTheme="minorHAnsi" w:eastAsiaTheme="minorEastAsia" w:hAnsiTheme="minorHAnsi" w:cstheme="minorBidi"/>
          <w:kern w:val="0"/>
          <w:szCs w:val="22"/>
          <w:lang w:eastAsia="en-US"/>
        </w:rPr>
      </w:pPr>
      <w:ins w:id="13" w:author="HP" w:date="2018-03-13T12:38:00Z">
        <w:r w:rsidRPr="000A4F0B">
          <w:rPr>
            <w:rStyle w:val="Hyperlink"/>
          </w:rPr>
          <w:fldChar w:fldCharType="begin"/>
        </w:r>
        <w:r w:rsidRPr="000A4F0B">
          <w:rPr>
            <w:rStyle w:val="Hyperlink"/>
          </w:rPr>
          <w:instrText xml:space="preserve"> </w:instrText>
        </w:r>
        <w:r>
          <w:instrText>HYPERLINK \l "_Toc508708067"</w:instrText>
        </w:r>
        <w:r w:rsidRPr="000A4F0B">
          <w:rPr>
            <w:rStyle w:val="Hyperlink"/>
          </w:rPr>
          <w:instrText xml:space="preserve"> </w:instrText>
        </w:r>
        <w:r w:rsidRPr="000A4F0B">
          <w:rPr>
            <w:rStyle w:val="Hyperlink"/>
          </w:rPr>
        </w:r>
        <w:r w:rsidRPr="000A4F0B">
          <w:rPr>
            <w:rStyle w:val="Hyperlink"/>
          </w:rPr>
          <w:fldChar w:fldCharType="separate"/>
        </w:r>
        <w:r w:rsidRPr="000A4F0B">
          <w:rPr>
            <w:rStyle w:val="Hyperlink"/>
          </w:rPr>
          <w:t>3.1</w:t>
        </w:r>
        <w:r>
          <w:rPr>
            <w:rFonts w:asciiTheme="minorHAnsi" w:eastAsiaTheme="minorEastAsia" w:hAnsiTheme="minorHAnsi" w:cstheme="minorBidi"/>
            <w:kern w:val="0"/>
            <w:szCs w:val="22"/>
            <w:lang w:eastAsia="en-US"/>
          </w:rPr>
          <w:tab/>
        </w:r>
        <w:r w:rsidRPr="000A4F0B">
          <w:rPr>
            <w:rStyle w:val="Hyperlink"/>
          </w:rPr>
          <w:t>Task</w:t>
        </w:r>
        <w:r>
          <w:rPr>
            <w:webHidden/>
          </w:rPr>
          <w:tab/>
        </w:r>
        <w:r>
          <w:rPr>
            <w:webHidden/>
          </w:rPr>
          <w:fldChar w:fldCharType="begin"/>
        </w:r>
        <w:r>
          <w:rPr>
            <w:webHidden/>
          </w:rPr>
          <w:instrText xml:space="preserve"> PAGEREF _Toc508708067 \h </w:instrText>
        </w:r>
        <w:r>
          <w:rPr>
            <w:webHidden/>
          </w:rPr>
        </w:r>
      </w:ins>
      <w:r>
        <w:rPr>
          <w:webHidden/>
        </w:rPr>
        <w:fldChar w:fldCharType="separate"/>
      </w:r>
      <w:ins w:id="14" w:author="HP" w:date="2018-03-13T12:38:00Z">
        <w:r>
          <w:rPr>
            <w:webHidden/>
          </w:rPr>
          <w:t>1</w:t>
        </w:r>
        <w:r>
          <w:rPr>
            <w:webHidden/>
          </w:rPr>
          <w:fldChar w:fldCharType="end"/>
        </w:r>
        <w:r w:rsidRPr="000A4F0B">
          <w:rPr>
            <w:rStyle w:val="Hyperlink"/>
          </w:rPr>
          <w:fldChar w:fldCharType="end"/>
        </w:r>
      </w:ins>
    </w:p>
    <w:p w:rsidR="00C61831" w:rsidRDefault="00C61831" w:rsidP="000A4F0B">
      <w:pPr>
        <w:pStyle w:val="TOC2"/>
        <w:tabs>
          <w:tab w:val="left" w:pos="1100"/>
        </w:tabs>
        <w:spacing w:after="48"/>
        <w:ind w:left="990" w:right="550" w:hanging="550"/>
        <w:rPr>
          <w:ins w:id="15" w:author="HP" w:date="2018-03-13T12:38:00Z"/>
          <w:rFonts w:asciiTheme="minorHAnsi" w:eastAsiaTheme="minorEastAsia" w:hAnsiTheme="minorHAnsi" w:cstheme="minorBidi"/>
          <w:kern w:val="0"/>
          <w:szCs w:val="22"/>
          <w:lang w:eastAsia="en-US"/>
        </w:rPr>
      </w:pPr>
      <w:ins w:id="16" w:author="HP" w:date="2018-03-13T12:38:00Z">
        <w:r w:rsidRPr="000A4F0B">
          <w:rPr>
            <w:rStyle w:val="Hyperlink"/>
          </w:rPr>
          <w:fldChar w:fldCharType="begin"/>
        </w:r>
        <w:r w:rsidRPr="000A4F0B">
          <w:rPr>
            <w:rStyle w:val="Hyperlink"/>
          </w:rPr>
          <w:instrText xml:space="preserve"> </w:instrText>
        </w:r>
        <w:r>
          <w:instrText>HYPERLINK \l "_Toc508708068"</w:instrText>
        </w:r>
        <w:r w:rsidRPr="000A4F0B">
          <w:rPr>
            <w:rStyle w:val="Hyperlink"/>
          </w:rPr>
          <w:instrText xml:space="preserve"> </w:instrText>
        </w:r>
        <w:r w:rsidRPr="000A4F0B">
          <w:rPr>
            <w:rStyle w:val="Hyperlink"/>
          </w:rPr>
        </w:r>
        <w:r w:rsidRPr="000A4F0B">
          <w:rPr>
            <w:rStyle w:val="Hyperlink"/>
          </w:rPr>
          <w:fldChar w:fldCharType="separate"/>
        </w:r>
        <w:r w:rsidRPr="000A4F0B">
          <w:rPr>
            <w:rStyle w:val="Hyperlink"/>
          </w:rPr>
          <w:t>3.2</w:t>
        </w:r>
        <w:r>
          <w:rPr>
            <w:rFonts w:asciiTheme="minorHAnsi" w:eastAsiaTheme="minorEastAsia" w:hAnsiTheme="minorHAnsi" w:cstheme="minorBidi"/>
            <w:kern w:val="0"/>
            <w:szCs w:val="22"/>
            <w:lang w:eastAsia="en-US"/>
          </w:rPr>
          <w:tab/>
        </w:r>
        <w:r w:rsidRPr="000A4F0B">
          <w:rPr>
            <w:rStyle w:val="Hyperlink"/>
          </w:rPr>
          <w:t>Action by</w:t>
        </w:r>
        <w:r>
          <w:rPr>
            <w:webHidden/>
          </w:rPr>
          <w:tab/>
        </w:r>
        <w:r>
          <w:rPr>
            <w:webHidden/>
          </w:rPr>
          <w:fldChar w:fldCharType="begin"/>
        </w:r>
        <w:r>
          <w:rPr>
            <w:webHidden/>
          </w:rPr>
          <w:instrText xml:space="preserve"> PAGEREF _Toc508708068 \h </w:instrText>
        </w:r>
        <w:r>
          <w:rPr>
            <w:webHidden/>
          </w:rPr>
        </w:r>
      </w:ins>
      <w:r>
        <w:rPr>
          <w:webHidden/>
        </w:rPr>
        <w:fldChar w:fldCharType="separate"/>
      </w:r>
      <w:ins w:id="17" w:author="HP" w:date="2018-03-13T12:38:00Z">
        <w:r>
          <w:rPr>
            <w:webHidden/>
          </w:rPr>
          <w:t>1</w:t>
        </w:r>
        <w:r>
          <w:rPr>
            <w:webHidden/>
          </w:rPr>
          <w:fldChar w:fldCharType="end"/>
        </w:r>
        <w:r w:rsidRPr="000A4F0B">
          <w:rPr>
            <w:rStyle w:val="Hyperlink"/>
          </w:rPr>
          <w:fldChar w:fldCharType="end"/>
        </w:r>
      </w:ins>
    </w:p>
    <w:p w:rsidR="00C61831" w:rsidRDefault="00C61831" w:rsidP="000A4F0B">
      <w:pPr>
        <w:pStyle w:val="TOC2"/>
        <w:tabs>
          <w:tab w:val="left" w:pos="1100"/>
        </w:tabs>
        <w:spacing w:after="48"/>
        <w:ind w:left="990" w:right="550" w:hanging="550"/>
        <w:rPr>
          <w:ins w:id="18" w:author="HP" w:date="2018-03-13T12:38:00Z"/>
          <w:rFonts w:asciiTheme="minorHAnsi" w:eastAsiaTheme="minorEastAsia" w:hAnsiTheme="minorHAnsi" w:cstheme="minorBidi"/>
          <w:kern w:val="0"/>
          <w:szCs w:val="22"/>
          <w:lang w:eastAsia="en-US"/>
        </w:rPr>
      </w:pPr>
      <w:ins w:id="19" w:author="HP" w:date="2018-03-13T12:38:00Z">
        <w:r w:rsidRPr="000A4F0B">
          <w:rPr>
            <w:rStyle w:val="Hyperlink"/>
          </w:rPr>
          <w:fldChar w:fldCharType="begin"/>
        </w:r>
        <w:r w:rsidRPr="000A4F0B">
          <w:rPr>
            <w:rStyle w:val="Hyperlink"/>
          </w:rPr>
          <w:instrText xml:space="preserve"> </w:instrText>
        </w:r>
        <w:r>
          <w:instrText>HYPERLINK \l "_Toc508708069"</w:instrText>
        </w:r>
        <w:r w:rsidRPr="000A4F0B">
          <w:rPr>
            <w:rStyle w:val="Hyperlink"/>
          </w:rPr>
          <w:instrText xml:space="preserve"> </w:instrText>
        </w:r>
        <w:r w:rsidRPr="000A4F0B">
          <w:rPr>
            <w:rStyle w:val="Hyperlink"/>
          </w:rPr>
        </w:r>
        <w:r w:rsidRPr="000A4F0B">
          <w:rPr>
            <w:rStyle w:val="Hyperlink"/>
          </w:rPr>
          <w:fldChar w:fldCharType="separate"/>
        </w:r>
        <w:r w:rsidRPr="000A4F0B">
          <w:rPr>
            <w:rStyle w:val="Hyperlink"/>
          </w:rPr>
          <w:t>3.3</w:t>
        </w:r>
        <w:r>
          <w:rPr>
            <w:rFonts w:asciiTheme="minorHAnsi" w:eastAsiaTheme="minorEastAsia" w:hAnsiTheme="minorHAnsi" w:cstheme="minorBidi"/>
            <w:kern w:val="0"/>
            <w:szCs w:val="22"/>
            <w:lang w:eastAsia="en-US"/>
          </w:rPr>
          <w:tab/>
        </w:r>
        <w:r w:rsidRPr="000A4F0B">
          <w:rPr>
            <w:rStyle w:val="Hyperlink"/>
          </w:rPr>
          <w:t>Time Schedule</w:t>
        </w:r>
        <w:r>
          <w:rPr>
            <w:webHidden/>
          </w:rPr>
          <w:tab/>
        </w:r>
        <w:r>
          <w:rPr>
            <w:webHidden/>
          </w:rPr>
          <w:fldChar w:fldCharType="begin"/>
        </w:r>
        <w:r>
          <w:rPr>
            <w:webHidden/>
          </w:rPr>
          <w:instrText xml:space="preserve"> PAGEREF _Toc508708069 \h </w:instrText>
        </w:r>
        <w:r>
          <w:rPr>
            <w:webHidden/>
          </w:rPr>
        </w:r>
      </w:ins>
      <w:r>
        <w:rPr>
          <w:webHidden/>
        </w:rPr>
        <w:fldChar w:fldCharType="separate"/>
      </w:r>
      <w:ins w:id="20" w:author="HP" w:date="2018-03-13T12:38:00Z">
        <w:r>
          <w:rPr>
            <w:webHidden/>
          </w:rPr>
          <w:t>1</w:t>
        </w:r>
        <w:r>
          <w:rPr>
            <w:webHidden/>
          </w:rPr>
          <w:fldChar w:fldCharType="end"/>
        </w:r>
        <w:r w:rsidRPr="000A4F0B">
          <w:rPr>
            <w:rStyle w:val="Hyperlink"/>
          </w:rPr>
          <w:fldChar w:fldCharType="end"/>
        </w:r>
      </w:ins>
    </w:p>
    <w:p w:rsidR="00C61831" w:rsidRDefault="00C61831" w:rsidP="000A4F0B">
      <w:pPr>
        <w:pStyle w:val="TOC2"/>
        <w:tabs>
          <w:tab w:val="left" w:pos="1100"/>
        </w:tabs>
        <w:spacing w:after="48"/>
        <w:ind w:left="990" w:right="550" w:hanging="550"/>
        <w:rPr>
          <w:ins w:id="21" w:author="HP" w:date="2018-03-13T12:38:00Z"/>
          <w:rFonts w:asciiTheme="minorHAnsi" w:eastAsiaTheme="minorEastAsia" w:hAnsiTheme="minorHAnsi" w:cstheme="minorBidi"/>
          <w:kern w:val="0"/>
          <w:szCs w:val="22"/>
          <w:lang w:eastAsia="en-US"/>
        </w:rPr>
      </w:pPr>
      <w:ins w:id="22" w:author="HP" w:date="2018-03-13T12:38:00Z">
        <w:r w:rsidRPr="000A4F0B">
          <w:rPr>
            <w:rStyle w:val="Hyperlink"/>
          </w:rPr>
          <w:fldChar w:fldCharType="begin"/>
        </w:r>
        <w:r w:rsidRPr="000A4F0B">
          <w:rPr>
            <w:rStyle w:val="Hyperlink"/>
          </w:rPr>
          <w:instrText xml:space="preserve"> </w:instrText>
        </w:r>
        <w:r>
          <w:instrText>HYPERLINK \l "_Toc508708070"</w:instrText>
        </w:r>
        <w:r w:rsidRPr="000A4F0B">
          <w:rPr>
            <w:rStyle w:val="Hyperlink"/>
          </w:rPr>
          <w:instrText xml:space="preserve"> </w:instrText>
        </w:r>
        <w:r w:rsidRPr="000A4F0B">
          <w:rPr>
            <w:rStyle w:val="Hyperlink"/>
          </w:rPr>
        </w:r>
        <w:r w:rsidRPr="000A4F0B">
          <w:rPr>
            <w:rStyle w:val="Hyperlink"/>
          </w:rPr>
          <w:fldChar w:fldCharType="separate"/>
        </w:r>
        <w:r w:rsidRPr="000A4F0B">
          <w:rPr>
            <w:rStyle w:val="Hyperlink"/>
          </w:rPr>
          <w:t>3.4</w:t>
        </w:r>
        <w:r>
          <w:rPr>
            <w:rFonts w:asciiTheme="minorHAnsi" w:eastAsiaTheme="minorEastAsia" w:hAnsiTheme="minorHAnsi" w:cstheme="minorBidi"/>
            <w:kern w:val="0"/>
            <w:szCs w:val="22"/>
            <w:lang w:eastAsia="en-US"/>
          </w:rPr>
          <w:tab/>
        </w:r>
        <w:r w:rsidRPr="000A4F0B">
          <w:rPr>
            <w:rStyle w:val="Hyperlink"/>
          </w:rPr>
          <w:t>Indicators</w:t>
        </w:r>
        <w:r>
          <w:rPr>
            <w:webHidden/>
          </w:rPr>
          <w:tab/>
        </w:r>
        <w:r>
          <w:rPr>
            <w:webHidden/>
          </w:rPr>
          <w:fldChar w:fldCharType="begin"/>
        </w:r>
        <w:r>
          <w:rPr>
            <w:webHidden/>
          </w:rPr>
          <w:instrText xml:space="preserve"> PAGEREF _Toc508708070 \h </w:instrText>
        </w:r>
        <w:r>
          <w:rPr>
            <w:webHidden/>
          </w:rPr>
        </w:r>
      </w:ins>
      <w:r>
        <w:rPr>
          <w:webHidden/>
        </w:rPr>
        <w:fldChar w:fldCharType="separate"/>
      </w:r>
      <w:ins w:id="23" w:author="HP" w:date="2018-03-13T12:38:00Z">
        <w:r>
          <w:rPr>
            <w:webHidden/>
          </w:rPr>
          <w:t>2</w:t>
        </w:r>
        <w:r>
          <w:rPr>
            <w:webHidden/>
          </w:rPr>
          <w:fldChar w:fldCharType="end"/>
        </w:r>
        <w:r w:rsidRPr="000A4F0B">
          <w:rPr>
            <w:rStyle w:val="Hyperlink"/>
          </w:rPr>
          <w:fldChar w:fldCharType="end"/>
        </w:r>
      </w:ins>
    </w:p>
    <w:p w:rsidR="00C61831" w:rsidRDefault="00C61831" w:rsidP="000A4F0B">
      <w:pPr>
        <w:pStyle w:val="TOC1"/>
        <w:spacing w:before="240" w:after="72"/>
        <w:ind w:left="331" w:right="550" w:hanging="331"/>
        <w:rPr>
          <w:ins w:id="24" w:author="HP" w:date="2018-03-13T12:38:00Z"/>
          <w:rFonts w:asciiTheme="minorHAnsi" w:eastAsiaTheme="minorEastAsia" w:hAnsiTheme="minorHAnsi" w:cstheme="minorBidi"/>
          <w:b w:val="0"/>
          <w:bCs w:val="0"/>
          <w:kern w:val="0"/>
          <w:szCs w:val="22"/>
          <w:lang w:eastAsia="en-US"/>
        </w:rPr>
      </w:pPr>
      <w:ins w:id="25" w:author="HP" w:date="2018-03-13T12:38:00Z">
        <w:r w:rsidRPr="000A4F0B">
          <w:rPr>
            <w:rStyle w:val="Hyperlink"/>
          </w:rPr>
          <w:fldChar w:fldCharType="begin"/>
        </w:r>
        <w:r w:rsidRPr="000A4F0B">
          <w:rPr>
            <w:rStyle w:val="Hyperlink"/>
          </w:rPr>
          <w:instrText xml:space="preserve"> </w:instrText>
        </w:r>
        <w:r>
          <w:instrText>HYPERLINK \l "_Toc508708071"</w:instrText>
        </w:r>
        <w:r w:rsidRPr="000A4F0B">
          <w:rPr>
            <w:rStyle w:val="Hyperlink"/>
          </w:rPr>
          <w:instrText xml:space="preserve"> </w:instrText>
        </w:r>
        <w:r w:rsidRPr="000A4F0B">
          <w:rPr>
            <w:rStyle w:val="Hyperlink"/>
          </w:rPr>
        </w:r>
        <w:r w:rsidRPr="000A4F0B">
          <w:rPr>
            <w:rStyle w:val="Hyperlink"/>
          </w:rPr>
          <w:fldChar w:fldCharType="separate"/>
        </w:r>
        <w:r w:rsidRPr="000A4F0B">
          <w:rPr>
            <w:rStyle w:val="Hyperlink"/>
          </w:rPr>
          <w:t>4.</w:t>
        </w:r>
        <w:r>
          <w:rPr>
            <w:rFonts w:asciiTheme="minorHAnsi" w:eastAsiaTheme="minorEastAsia" w:hAnsiTheme="minorHAnsi" w:cstheme="minorBidi"/>
            <w:b w:val="0"/>
            <w:bCs w:val="0"/>
            <w:kern w:val="0"/>
            <w:szCs w:val="22"/>
            <w:lang w:eastAsia="en-US"/>
          </w:rPr>
          <w:tab/>
        </w:r>
        <w:r w:rsidRPr="000A4F0B">
          <w:rPr>
            <w:rStyle w:val="Hyperlink"/>
          </w:rPr>
          <w:t>Objectives</w:t>
        </w:r>
        <w:r>
          <w:rPr>
            <w:webHidden/>
          </w:rPr>
          <w:tab/>
        </w:r>
        <w:r>
          <w:rPr>
            <w:webHidden/>
          </w:rPr>
          <w:fldChar w:fldCharType="begin"/>
        </w:r>
        <w:r>
          <w:rPr>
            <w:webHidden/>
          </w:rPr>
          <w:instrText xml:space="preserve"> PAGEREF _Toc508708071 \h </w:instrText>
        </w:r>
        <w:r>
          <w:rPr>
            <w:webHidden/>
          </w:rPr>
        </w:r>
      </w:ins>
      <w:r>
        <w:rPr>
          <w:webHidden/>
        </w:rPr>
        <w:fldChar w:fldCharType="separate"/>
      </w:r>
      <w:ins w:id="26" w:author="HP" w:date="2018-03-13T12:38:00Z">
        <w:r>
          <w:rPr>
            <w:webHidden/>
          </w:rPr>
          <w:t>2</w:t>
        </w:r>
        <w:r>
          <w:rPr>
            <w:webHidden/>
          </w:rPr>
          <w:fldChar w:fldCharType="end"/>
        </w:r>
        <w:r w:rsidRPr="000A4F0B">
          <w:rPr>
            <w:rStyle w:val="Hyperlink"/>
          </w:rPr>
          <w:fldChar w:fldCharType="end"/>
        </w:r>
      </w:ins>
    </w:p>
    <w:p w:rsidR="00C61831" w:rsidRDefault="00C61831" w:rsidP="000A4F0B">
      <w:pPr>
        <w:pStyle w:val="TOC1"/>
        <w:spacing w:before="240" w:after="72"/>
        <w:ind w:left="331" w:right="550" w:hanging="331"/>
        <w:rPr>
          <w:ins w:id="27" w:author="HP" w:date="2018-03-13T12:38:00Z"/>
          <w:rFonts w:asciiTheme="minorHAnsi" w:eastAsiaTheme="minorEastAsia" w:hAnsiTheme="minorHAnsi" w:cstheme="minorBidi"/>
          <w:b w:val="0"/>
          <w:bCs w:val="0"/>
          <w:kern w:val="0"/>
          <w:szCs w:val="22"/>
          <w:lang w:eastAsia="en-US"/>
        </w:rPr>
      </w:pPr>
      <w:ins w:id="28" w:author="HP" w:date="2018-03-13T12:38:00Z">
        <w:r w:rsidRPr="000A4F0B">
          <w:rPr>
            <w:rStyle w:val="Hyperlink"/>
          </w:rPr>
          <w:fldChar w:fldCharType="begin"/>
        </w:r>
        <w:r w:rsidRPr="000A4F0B">
          <w:rPr>
            <w:rStyle w:val="Hyperlink"/>
          </w:rPr>
          <w:instrText xml:space="preserve"> </w:instrText>
        </w:r>
        <w:r>
          <w:instrText>HYPERLINK \l "_Toc508708072"</w:instrText>
        </w:r>
        <w:r w:rsidRPr="000A4F0B">
          <w:rPr>
            <w:rStyle w:val="Hyperlink"/>
          </w:rPr>
          <w:instrText xml:space="preserve"> </w:instrText>
        </w:r>
        <w:r w:rsidRPr="000A4F0B">
          <w:rPr>
            <w:rStyle w:val="Hyperlink"/>
          </w:rPr>
        </w:r>
        <w:r w:rsidRPr="000A4F0B">
          <w:rPr>
            <w:rStyle w:val="Hyperlink"/>
          </w:rPr>
          <w:fldChar w:fldCharType="separate"/>
        </w:r>
        <w:r w:rsidRPr="000A4F0B">
          <w:rPr>
            <w:rStyle w:val="Hyperlink"/>
          </w:rPr>
          <w:t>5.</w:t>
        </w:r>
        <w:r>
          <w:rPr>
            <w:rFonts w:asciiTheme="minorHAnsi" w:eastAsiaTheme="minorEastAsia" w:hAnsiTheme="minorHAnsi" w:cstheme="minorBidi"/>
            <w:b w:val="0"/>
            <w:bCs w:val="0"/>
            <w:kern w:val="0"/>
            <w:szCs w:val="22"/>
            <w:lang w:eastAsia="en-US"/>
          </w:rPr>
          <w:tab/>
        </w:r>
        <w:r w:rsidRPr="000A4F0B">
          <w:rPr>
            <w:rStyle w:val="Hyperlink"/>
          </w:rPr>
          <w:t>Relevant Organizations, Stakeholders and their role</w:t>
        </w:r>
        <w:r>
          <w:rPr>
            <w:webHidden/>
          </w:rPr>
          <w:tab/>
        </w:r>
        <w:r>
          <w:rPr>
            <w:webHidden/>
          </w:rPr>
          <w:fldChar w:fldCharType="begin"/>
        </w:r>
        <w:r>
          <w:rPr>
            <w:webHidden/>
          </w:rPr>
          <w:instrText xml:space="preserve"> PAGEREF _Toc508708072 \h </w:instrText>
        </w:r>
        <w:r>
          <w:rPr>
            <w:webHidden/>
          </w:rPr>
        </w:r>
      </w:ins>
      <w:r>
        <w:rPr>
          <w:webHidden/>
        </w:rPr>
        <w:fldChar w:fldCharType="separate"/>
      </w:r>
      <w:ins w:id="29" w:author="HP" w:date="2018-03-13T12:38:00Z">
        <w:r>
          <w:rPr>
            <w:webHidden/>
          </w:rPr>
          <w:t>2</w:t>
        </w:r>
        <w:r>
          <w:rPr>
            <w:webHidden/>
          </w:rPr>
          <w:fldChar w:fldCharType="end"/>
        </w:r>
        <w:r w:rsidRPr="000A4F0B">
          <w:rPr>
            <w:rStyle w:val="Hyperlink"/>
          </w:rPr>
          <w:fldChar w:fldCharType="end"/>
        </w:r>
      </w:ins>
    </w:p>
    <w:p w:rsidR="00C61831" w:rsidRDefault="00C61831" w:rsidP="000A4F0B">
      <w:pPr>
        <w:pStyle w:val="TOC2"/>
        <w:tabs>
          <w:tab w:val="left" w:pos="1100"/>
        </w:tabs>
        <w:spacing w:after="48"/>
        <w:ind w:left="990" w:right="550" w:hanging="550"/>
        <w:rPr>
          <w:ins w:id="30" w:author="HP" w:date="2018-03-13T12:38:00Z"/>
          <w:rFonts w:asciiTheme="minorHAnsi" w:eastAsiaTheme="minorEastAsia" w:hAnsiTheme="minorHAnsi" w:cstheme="minorBidi"/>
          <w:kern w:val="0"/>
          <w:szCs w:val="22"/>
          <w:lang w:eastAsia="en-US"/>
        </w:rPr>
      </w:pPr>
      <w:ins w:id="31" w:author="HP" w:date="2018-03-13T12:38:00Z">
        <w:r w:rsidRPr="000A4F0B">
          <w:rPr>
            <w:rStyle w:val="Hyperlink"/>
          </w:rPr>
          <w:fldChar w:fldCharType="begin"/>
        </w:r>
        <w:r w:rsidRPr="000A4F0B">
          <w:rPr>
            <w:rStyle w:val="Hyperlink"/>
          </w:rPr>
          <w:instrText xml:space="preserve"> </w:instrText>
        </w:r>
        <w:r>
          <w:instrText>HYPERLINK \l "_Toc508708073"</w:instrText>
        </w:r>
        <w:r w:rsidRPr="000A4F0B">
          <w:rPr>
            <w:rStyle w:val="Hyperlink"/>
          </w:rPr>
          <w:instrText xml:space="preserve"> </w:instrText>
        </w:r>
        <w:r w:rsidRPr="000A4F0B">
          <w:rPr>
            <w:rStyle w:val="Hyperlink"/>
          </w:rPr>
        </w:r>
        <w:r w:rsidRPr="000A4F0B">
          <w:rPr>
            <w:rStyle w:val="Hyperlink"/>
          </w:rPr>
          <w:fldChar w:fldCharType="separate"/>
        </w:r>
        <w:r w:rsidRPr="000A4F0B">
          <w:rPr>
            <w:rStyle w:val="Hyperlink"/>
          </w:rPr>
          <w:t>5.1</w:t>
        </w:r>
        <w:r>
          <w:rPr>
            <w:rFonts w:asciiTheme="minorHAnsi" w:eastAsiaTheme="minorEastAsia" w:hAnsiTheme="minorHAnsi" w:cstheme="minorBidi"/>
            <w:kern w:val="0"/>
            <w:szCs w:val="22"/>
            <w:lang w:eastAsia="en-US"/>
          </w:rPr>
          <w:tab/>
        </w:r>
        <w:r w:rsidRPr="000A4F0B">
          <w:rPr>
            <w:rStyle w:val="Hyperlink"/>
          </w:rPr>
          <w:t>Development Authorities</w:t>
        </w:r>
        <w:r>
          <w:rPr>
            <w:webHidden/>
          </w:rPr>
          <w:tab/>
        </w:r>
        <w:r>
          <w:rPr>
            <w:webHidden/>
          </w:rPr>
          <w:fldChar w:fldCharType="begin"/>
        </w:r>
        <w:r>
          <w:rPr>
            <w:webHidden/>
          </w:rPr>
          <w:instrText xml:space="preserve"> PAGEREF _Toc508708073 \h </w:instrText>
        </w:r>
        <w:r>
          <w:rPr>
            <w:webHidden/>
          </w:rPr>
        </w:r>
      </w:ins>
      <w:r>
        <w:rPr>
          <w:webHidden/>
        </w:rPr>
        <w:fldChar w:fldCharType="separate"/>
      </w:r>
      <w:ins w:id="32" w:author="HP" w:date="2018-03-13T12:38:00Z">
        <w:r>
          <w:rPr>
            <w:webHidden/>
          </w:rPr>
          <w:t>2</w:t>
        </w:r>
        <w:r>
          <w:rPr>
            <w:webHidden/>
          </w:rPr>
          <w:fldChar w:fldCharType="end"/>
        </w:r>
        <w:r w:rsidRPr="000A4F0B">
          <w:rPr>
            <w:rStyle w:val="Hyperlink"/>
          </w:rPr>
          <w:fldChar w:fldCharType="end"/>
        </w:r>
      </w:ins>
    </w:p>
    <w:p w:rsidR="00C61831" w:rsidRDefault="00C61831" w:rsidP="000A4F0B">
      <w:pPr>
        <w:pStyle w:val="TOC2"/>
        <w:tabs>
          <w:tab w:val="left" w:pos="1100"/>
        </w:tabs>
        <w:spacing w:after="48"/>
        <w:ind w:left="990" w:right="550" w:hanging="550"/>
        <w:rPr>
          <w:ins w:id="33" w:author="HP" w:date="2018-03-13T12:38:00Z"/>
          <w:rFonts w:asciiTheme="minorHAnsi" w:eastAsiaTheme="minorEastAsia" w:hAnsiTheme="minorHAnsi" w:cstheme="minorBidi"/>
          <w:kern w:val="0"/>
          <w:szCs w:val="22"/>
          <w:lang w:eastAsia="en-US"/>
        </w:rPr>
      </w:pPr>
      <w:ins w:id="34" w:author="HP" w:date="2018-03-13T12:38:00Z">
        <w:r w:rsidRPr="000A4F0B">
          <w:rPr>
            <w:rStyle w:val="Hyperlink"/>
          </w:rPr>
          <w:fldChar w:fldCharType="begin"/>
        </w:r>
        <w:r w:rsidRPr="000A4F0B">
          <w:rPr>
            <w:rStyle w:val="Hyperlink"/>
          </w:rPr>
          <w:instrText xml:space="preserve"> </w:instrText>
        </w:r>
        <w:r>
          <w:instrText>HYPERLINK \l "_Toc508708074"</w:instrText>
        </w:r>
        <w:r w:rsidRPr="000A4F0B">
          <w:rPr>
            <w:rStyle w:val="Hyperlink"/>
          </w:rPr>
          <w:instrText xml:space="preserve"> </w:instrText>
        </w:r>
        <w:r w:rsidRPr="000A4F0B">
          <w:rPr>
            <w:rStyle w:val="Hyperlink"/>
          </w:rPr>
        </w:r>
        <w:r w:rsidRPr="000A4F0B">
          <w:rPr>
            <w:rStyle w:val="Hyperlink"/>
          </w:rPr>
          <w:fldChar w:fldCharType="separate"/>
        </w:r>
        <w:r w:rsidRPr="000A4F0B">
          <w:rPr>
            <w:rStyle w:val="Hyperlink"/>
          </w:rPr>
          <w:t>5.2</w:t>
        </w:r>
        <w:r>
          <w:rPr>
            <w:rFonts w:asciiTheme="minorHAnsi" w:eastAsiaTheme="minorEastAsia" w:hAnsiTheme="minorHAnsi" w:cstheme="minorBidi"/>
            <w:kern w:val="0"/>
            <w:szCs w:val="22"/>
            <w:lang w:eastAsia="en-US"/>
          </w:rPr>
          <w:tab/>
        </w:r>
        <w:r w:rsidRPr="000A4F0B">
          <w:rPr>
            <w:rStyle w:val="Hyperlink"/>
          </w:rPr>
          <w:t>PMO and PIU</w:t>
        </w:r>
        <w:r>
          <w:rPr>
            <w:webHidden/>
          </w:rPr>
          <w:tab/>
        </w:r>
        <w:r>
          <w:rPr>
            <w:webHidden/>
          </w:rPr>
          <w:fldChar w:fldCharType="begin"/>
        </w:r>
        <w:r>
          <w:rPr>
            <w:webHidden/>
          </w:rPr>
          <w:instrText xml:space="preserve"> PAGEREF _Toc508708074 \h </w:instrText>
        </w:r>
        <w:r>
          <w:rPr>
            <w:webHidden/>
          </w:rPr>
        </w:r>
      </w:ins>
      <w:r>
        <w:rPr>
          <w:webHidden/>
        </w:rPr>
        <w:fldChar w:fldCharType="separate"/>
      </w:r>
      <w:ins w:id="35" w:author="HP" w:date="2018-03-13T12:38:00Z">
        <w:r>
          <w:rPr>
            <w:webHidden/>
          </w:rPr>
          <w:t>2</w:t>
        </w:r>
        <w:r>
          <w:rPr>
            <w:webHidden/>
          </w:rPr>
          <w:fldChar w:fldCharType="end"/>
        </w:r>
        <w:r w:rsidRPr="000A4F0B">
          <w:rPr>
            <w:rStyle w:val="Hyperlink"/>
          </w:rPr>
          <w:fldChar w:fldCharType="end"/>
        </w:r>
      </w:ins>
    </w:p>
    <w:p w:rsidR="00C61831" w:rsidRDefault="00C61831" w:rsidP="000A4F0B">
      <w:pPr>
        <w:pStyle w:val="TOC2"/>
        <w:tabs>
          <w:tab w:val="left" w:pos="1100"/>
        </w:tabs>
        <w:spacing w:after="48"/>
        <w:ind w:left="990" w:right="550" w:hanging="550"/>
        <w:rPr>
          <w:ins w:id="36" w:author="HP" w:date="2018-03-13T12:38:00Z"/>
          <w:rFonts w:asciiTheme="minorHAnsi" w:eastAsiaTheme="minorEastAsia" w:hAnsiTheme="minorHAnsi" w:cstheme="minorBidi"/>
          <w:kern w:val="0"/>
          <w:szCs w:val="22"/>
          <w:lang w:eastAsia="en-US"/>
        </w:rPr>
      </w:pPr>
      <w:ins w:id="37" w:author="HP" w:date="2018-03-13T12:38:00Z">
        <w:r w:rsidRPr="000A4F0B">
          <w:rPr>
            <w:rStyle w:val="Hyperlink"/>
          </w:rPr>
          <w:fldChar w:fldCharType="begin"/>
        </w:r>
        <w:r w:rsidRPr="000A4F0B">
          <w:rPr>
            <w:rStyle w:val="Hyperlink"/>
          </w:rPr>
          <w:instrText xml:space="preserve"> </w:instrText>
        </w:r>
        <w:r>
          <w:instrText>HYPERLINK \l "_Toc508708075"</w:instrText>
        </w:r>
        <w:r w:rsidRPr="000A4F0B">
          <w:rPr>
            <w:rStyle w:val="Hyperlink"/>
          </w:rPr>
          <w:instrText xml:space="preserve"> </w:instrText>
        </w:r>
        <w:r w:rsidRPr="000A4F0B">
          <w:rPr>
            <w:rStyle w:val="Hyperlink"/>
          </w:rPr>
        </w:r>
        <w:r w:rsidRPr="000A4F0B">
          <w:rPr>
            <w:rStyle w:val="Hyperlink"/>
          </w:rPr>
          <w:fldChar w:fldCharType="separate"/>
        </w:r>
        <w:r w:rsidRPr="000A4F0B">
          <w:rPr>
            <w:rStyle w:val="Hyperlink"/>
          </w:rPr>
          <w:t>5.3</w:t>
        </w:r>
        <w:r>
          <w:rPr>
            <w:rFonts w:asciiTheme="minorHAnsi" w:eastAsiaTheme="minorEastAsia" w:hAnsiTheme="minorHAnsi" w:cstheme="minorBidi"/>
            <w:kern w:val="0"/>
            <w:szCs w:val="22"/>
            <w:lang w:eastAsia="en-US"/>
          </w:rPr>
          <w:tab/>
        </w:r>
        <w:r w:rsidRPr="000A4F0B">
          <w:rPr>
            <w:rStyle w:val="Hyperlink"/>
          </w:rPr>
          <w:t>Office of Town Planner / Town Planning Section</w:t>
        </w:r>
        <w:r>
          <w:rPr>
            <w:webHidden/>
          </w:rPr>
          <w:tab/>
        </w:r>
        <w:r>
          <w:rPr>
            <w:webHidden/>
          </w:rPr>
          <w:fldChar w:fldCharType="begin"/>
        </w:r>
        <w:r>
          <w:rPr>
            <w:webHidden/>
          </w:rPr>
          <w:instrText xml:space="preserve"> PAGEREF _Toc508708075 \h </w:instrText>
        </w:r>
        <w:r>
          <w:rPr>
            <w:webHidden/>
          </w:rPr>
        </w:r>
      </w:ins>
      <w:r>
        <w:rPr>
          <w:webHidden/>
        </w:rPr>
        <w:fldChar w:fldCharType="separate"/>
      </w:r>
      <w:ins w:id="38" w:author="HP" w:date="2018-03-13T12:38:00Z">
        <w:r>
          <w:rPr>
            <w:webHidden/>
          </w:rPr>
          <w:t>2</w:t>
        </w:r>
        <w:r>
          <w:rPr>
            <w:webHidden/>
          </w:rPr>
          <w:fldChar w:fldCharType="end"/>
        </w:r>
        <w:r w:rsidRPr="000A4F0B">
          <w:rPr>
            <w:rStyle w:val="Hyperlink"/>
          </w:rPr>
          <w:fldChar w:fldCharType="end"/>
        </w:r>
      </w:ins>
    </w:p>
    <w:p w:rsidR="00C61831" w:rsidRDefault="00C61831" w:rsidP="000A4F0B">
      <w:pPr>
        <w:pStyle w:val="TOC2"/>
        <w:tabs>
          <w:tab w:val="left" w:pos="1100"/>
        </w:tabs>
        <w:spacing w:after="48"/>
        <w:ind w:left="990" w:right="550" w:hanging="550"/>
        <w:rPr>
          <w:ins w:id="39" w:author="HP" w:date="2018-03-13T12:38:00Z"/>
          <w:rFonts w:asciiTheme="minorHAnsi" w:eastAsiaTheme="minorEastAsia" w:hAnsiTheme="minorHAnsi" w:cstheme="minorBidi"/>
          <w:kern w:val="0"/>
          <w:szCs w:val="22"/>
          <w:lang w:eastAsia="en-US"/>
        </w:rPr>
      </w:pPr>
      <w:ins w:id="40" w:author="HP" w:date="2018-03-13T12:38:00Z">
        <w:r w:rsidRPr="000A4F0B">
          <w:rPr>
            <w:rStyle w:val="Hyperlink"/>
          </w:rPr>
          <w:fldChar w:fldCharType="begin"/>
        </w:r>
        <w:r w:rsidRPr="000A4F0B">
          <w:rPr>
            <w:rStyle w:val="Hyperlink"/>
          </w:rPr>
          <w:instrText xml:space="preserve"> </w:instrText>
        </w:r>
        <w:r>
          <w:instrText>HYPERLINK \l "_Toc508708076"</w:instrText>
        </w:r>
        <w:r w:rsidRPr="000A4F0B">
          <w:rPr>
            <w:rStyle w:val="Hyperlink"/>
          </w:rPr>
          <w:instrText xml:space="preserve"> </w:instrText>
        </w:r>
        <w:r w:rsidRPr="000A4F0B">
          <w:rPr>
            <w:rStyle w:val="Hyperlink"/>
          </w:rPr>
        </w:r>
        <w:r w:rsidRPr="000A4F0B">
          <w:rPr>
            <w:rStyle w:val="Hyperlink"/>
          </w:rPr>
          <w:fldChar w:fldCharType="separate"/>
        </w:r>
        <w:r w:rsidRPr="000A4F0B">
          <w:rPr>
            <w:rStyle w:val="Hyperlink"/>
          </w:rPr>
          <w:t>5.4</w:t>
        </w:r>
        <w:r>
          <w:rPr>
            <w:rFonts w:asciiTheme="minorHAnsi" w:eastAsiaTheme="minorEastAsia" w:hAnsiTheme="minorHAnsi" w:cstheme="minorBidi"/>
            <w:kern w:val="0"/>
            <w:szCs w:val="22"/>
            <w:lang w:eastAsia="en-US"/>
          </w:rPr>
          <w:tab/>
        </w:r>
        <w:r w:rsidRPr="000A4F0B">
          <w:rPr>
            <w:rStyle w:val="Hyperlink"/>
          </w:rPr>
          <w:t>Standing Committee for Urban Planning and Development</w:t>
        </w:r>
        <w:r>
          <w:rPr>
            <w:webHidden/>
          </w:rPr>
          <w:tab/>
        </w:r>
        <w:r>
          <w:rPr>
            <w:webHidden/>
          </w:rPr>
          <w:fldChar w:fldCharType="begin"/>
        </w:r>
        <w:r>
          <w:rPr>
            <w:webHidden/>
          </w:rPr>
          <w:instrText xml:space="preserve"> PAGEREF _Toc508708076 \h </w:instrText>
        </w:r>
        <w:r>
          <w:rPr>
            <w:webHidden/>
          </w:rPr>
        </w:r>
      </w:ins>
      <w:r>
        <w:rPr>
          <w:webHidden/>
        </w:rPr>
        <w:fldChar w:fldCharType="separate"/>
      </w:r>
      <w:ins w:id="41" w:author="HP" w:date="2018-03-13T12:38:00Z">
        <w:r>
          <w:rPr>
            <w:webHidden/>
          </w:rPr>
          <w:t>3</w:t>
        </w:r>
        <w:r>
          <w:rPr>
            <w:webHidden/>
          </w:rPr>
          <w:fldChar w:fldCharType="end"/>
        </w:r>
        <w:r w:rsidRPr="000A4F0B">
          <w:rPr>
            <w:rStyle w:val="Hyperlink"/>
          </w:rPr>
          <w:fldChar w:fldCharType="end"/>
        </w:r>
      </w:ins>
    </w:p>
    <w:p w:rsidR="00C61831" w:rsidRDefault="00C61831" w:rsidP="000A4F0B">
      <w:pPr>
        <w:pStyle w:val="TOC2"/>
        <w:tabs>
          <w:tab w:val="left" w:pos="1100"/>
        </w:tabs>
        <w:spacing w:after="48"/>
        <w:ind w:left="990" w:right="550" w:hanging="550"/>
        <w:rPr>
          <w:ins w:id="42" w:author="HP" w:date="2018-03-13T12:38:00Z"/>
          <w:rFonts w:asciiTheme="minorHAnsi" w:eastAsiaTheme="minorEastAsia" w:hAnsiTheme="minorHAnsi" w:cstheme="minorBidi"/>
          <w:kern w:val="0"/>
          <w:szCs w:val="22"/>
          <w:lang w:eastAsia="en-US"/>
        </w:rPr>
      </w:pPr>
      <w:ins w:id="43" w:author="HP" w:date="2018-03-13T12:38:00Z">
        <w:r w:rsidRPr="000A4F0B">
          <w:rPr>
            <w:rStyle w:val="Hyperlink"/>
          </w:rPr>
          <w:fldChar w:fldCharType="begin"/>
        </w:r>
        <w:r w:rsidRPr="000A4F0B">
          <w:rPr>
            <w:rStyle w:val="Hyperlink"/>
          </w:rPr>
          <w:instrText xml:space="preserve"> </w:instrText>
        </w:r>
        <w:r>
          <w:instrText>HYPERLINK \l "_Toc508708077"</w:instrText>
        </w:r>
        <w:r w:rsidRPr="000A4F0B">
          <w:rPr>
            <w:rStyle w:val="Hyperlink"/>
          </w:rPr>
          <w:instrText xml:space="preserve"> </w:instrText>
        </w:r>
        <w:r w:rsidRPr="000A4F0B">
          <w:rPr>
            <w:rStyle w:val="Hyperlink"/>
          </w:rPr>
        </w:r>
        <w:r w:rsidRPr="000A4F0B">
          <w:rPr>
            <w:rStyle w:val="Hyperlink"/>
          </w:rPr>
          <w:fldChar w:fldCharType="separate"/>
        </w:r>
        <w:r w:rsidRPr="000A4F0B">
          <w:rPr>
            <w:rStyle w:val="Hyperlink"/>
          </w:rPr>
          <w:t>5.5</w:t>
        </w:r>
        <w:r>
          <w:rPr>
            <w:rFonts w:asciiTheme="minorHAnsi" w:eastAsiaTheme="minorEastAsia" w:hAnsiTheme="minorHAnsi" w:cstheme="minorBidi"/>
            <w:kern w:val="0"/>
            <w:szCs w:val="22"/>
            <w:lang w:eastAsia="en-US"/>
          </w:rPr>
          <w:tab/>
        </w:r>
        <w:r w:rsidRPr="000A4F0B">
          <w:rPr>
            <w:rStyle w:val="Hyperlink"/>
          </w:rPr>
          <w:t>Fire Department in the CC Area</w:t>
        </w:r>
        <w:r>
          <w:rPr>
            <w:webHidden/>
          </w:rPr>
          <w:tab/>
        </w:r>
        <w:r>
          <w:rPr>
            <w:webHidden/>
          </w:rPr>
          <w:fldChar w:fldCharType="begin"/>
        </w:r>
        <w:r>
          <w:rPr>
            <w:webHidden/>
          </w:rPr>
          <w:instrText xml:space="preserve"> PAGEREF _Toc508708077 \h </w:instrText>
        </w:r>
        <w:r>
          <w:rPr>
            <w:webHidden/>
          </w:rPr>
        </w:r>
      </w:ins>
      <w:r>
        <w:rPr>
          <w:webHidden/>
        </w:rPr>
        <w:fldChar w:fldCharType="separate"/>
      </w:r>
      <w:ins w:id="44" w:author="HP" w:date="2018-03-13T12:38:00Z">
        <w:r>
          <w:rPr>
            <w:webHidden/>
          </w:rPr>
          <w:t>3</w:t>
        </w:r>
        <w:r>
          <w:rPr>
            <w:webHidden/>
          </w:rPr>
          <w:fldChar w:fldCharType="end"/>
        </w:r>
        <w:r w:rsidRPr="000A4F0B">
          <w:rPr>
            <w:rStyle w:val="Hyperlink"/>
          </w:rPr>
          <w:fldChar w:fldCharType="end"/>
        </w:r>
      </w:ins>
    </w:p>
    <w:p w:rsidR="00C61831" w:rsidRDefault="00C61831" w:rsidP="000A4F0B">
      <w:pPr>
        <w:pStyle w:val="TOC2"/>
        <w:tabs>
          <w:tab w:val="left" w:pos="1100"/>
        </w:tabs>
        <w:spacing w:after="48"/>
        <w:ind w:left="990" w:right="550" w:hanging="550"/>
        <w:rPr>
          <w:ins w:id="45" w:author="HP" w:date="2018-03-13T12:38:00Z"/>
          <w:rFonts w:asciiTheme="minorHAnsi" w:eastAsiaTheme="minorEastAsia" w:hAnsiTheme="minorHAnsi" w:cstheme="minorBidi"/>
          <w:kern w:val="0"/>
          <w:szCs w:val="22"/>
          <w:lang w:eastAsia="en-US"/>
        </w:rPr>
      </w:pPr>
      <w:ins w:id="46" w:author="HP" w:date="2018-03-13T12:38:00Z">
        <w:r w:rsidRPr="000A4F0B">
          <w:rPr>
            <w:rStyle w:val="Hyperlink"/>
          </w:rPr>
          <w:fldChar w:fldCharType="begin"/>
        </w:r>
        <w:r w:rsidRPr="000A4F0B">
          <w:rPr>
            <w:rStyle w:val="Hyperlink"/>
          </w:rPr>
          <w:instrText xml:space="preserve"> </w:instrText>
        </w:r>
        <w:r>
          <w:instrText>HYPERLINK \l "_Toc508708078"</w:instrText>
        </w:r>
        <w:r w:rsidRPr="000A4F0B">
          <w:rPr>
            <w:rStyle w:val="Hyperlink"/>
          </w:rPr>
          <w:instrText xml:space="preserve"> </w:instrText>
        </w:r>
        <w:r w:rsidRPr="000A4F0B">
          <w:rPr>
            <w:rStyle w:val="Hyperlink"/>
          </w:rPr>
        </w:r>
        <w:r w:rsidRPr="000A4F0B">
          <w:rPr>
            <w:rStyle w:val="Hyperlink"/>
          </w:rPr>
          <w:fldChar w:fldCharType="separate"/>
        </w:r>
        <w:r w:rsidRPr="000A4F0B">
          <w:rPr>
            <w:rStyle w:val="Hyperlink"/>
          </w:rPr>
          <w:t>5.6</w:t>
        </w:r>
        <w:r>
          <w:rPr>
            <w:rFonts w:asciiTheme="minorHAnsi" w:eastAsiaTheme="minorEastAsia" w:hAnsiTheme="minorHAnsi" w:cstheme="minorBidi"/>
            <w:kern w:val="0"/>
            <w:szCs w:val="22"/>
            <w:lang w:eastAsia="en-US"/>
          </w:rPr>
          <w:tab/>
        </w:r>
        <w:r w:rsidRPr="000A4F0B">
          <w:rPr>
            <w:rStyle w:val="Hyperlink"/>
          </w:rPr>
          <w:t>Agencies for utilities</w:t>
        </w:r>
        <w:r>
          <w:rPr>
            <w:webHidden/>
          </w:rPr>
          <w:tab/>
        </w:r>
        <w:r>
          <w:rPr>
            <w:webHidden/>
          </w:rPr>
          <w:fldChar w:fldCharType="begin"/>
        </w:r>
        <w:r>
          <w:rPr>
            <w:webHidden/>
          </w:rPr>
          <w:instrText xml:space="preserve"> PAGEREF _Toc508708078 \h </w:instrText>
        </w:r>
        <w:r>
          <w:rPr>
            <w:webHidden/>
          </w:rPr>
        </w:r>
      </w:ins>
      <w:r>
        <w:rPr>
          <w:webHidden/>
        </w:rPr>
        <w:fldChar w:fldCharType="separate"/>
      </w:r>
      <w:ins w:id="47" w:author="HP" w:date="2018-03-13T12:38:00Z">
        <w:r>
          <w:rPr>
            <w:webHidden/>
          </w:rPr>
          <w:t>3</w:t>
        </w:r>
        <w:r>
          <w:rPr>
            <w:webHidden/>
          </w:rPr>
          <w:fldChar w:fldCharType="end"/>
        </w:r>
        <w:r w:rsidRPr="000A4F0B">
          <w:rPr>
            <w:rStyle w:val="Hyperlink"/>
          </w:rPr>
          <w:fldChar w:fldCharType="end"/>
        </w:r>
      </w:ins>
    </w:p>
    <w:p w:rsidR="00C61831" w:rsidRDefault="00C61831" w:rsidP="000A4F0B">
      <w:pPr>
        <w:pStyle w:val="TOC2"/>
        <w:tabs>
          <w:tab w:val="left" w:pos="1100"/>
        </w:tabs>
        <w:spacing w:after="48"/>
        <w:ind w:left="990" w:right="550" w:hanging="550"/>
        <w:rPr>
          <w:ins w:id="48" w:author="HP" w:date="2018-03-13T12:38:00Z"/>
          <w:rFonts w:asciiTheme="minorHAnsi" w:eastAsiaTheme="minorEastAsia" w:hAnsiTheme="minorHAnsi" w:cstheme="minorBidi"/>
          <w:kern w:val="0"/>
          <w:szCs w:val="22"/>
          <w:lang w:eastAsia="en-US"/>
        </w:rPr>
      </w:pPr>
      <w:ins w:id="49" w:author="HP" w:date="2018-03-13T12:38:00Z">
        <w:r w:rsidRPr="000A4F0B">
          <w:rPr>
            <w:rStyle w:val="Hyperlink"/>
          </w:rPr>
          <w:fldChar w:fldCharType="begin"/>
        </w:r>
        <w:r w:rsidRPr="000A4F0B">
          <w:rPr>
            <w:rStyle w:val="Hyperlink"/>
          </w:rPr>
          <w:instrText xml:space="preserve"> </w:instrText>
        </w:r>
        <w:r>
          <w:instrText>HYPERLINK \l "_Toc508708079"</w:instrText>
        </w:r>
        <w:r w:rsidRPr="000A4F0B">
          <w:rPr>
            <w:rStyle w:val="Hyperlink"/>
          </w:rPr>
          <w:instrText xml:space="preserve"> </w:instrText>
        </w:r>
        <w:r w:rsidRPr="000A4F0B">
          <w:rPr>
            <w:rStyle w:val="Hyperlink"/>
          </w:rPr>
        </w:r>
        <w:r w:rsidRPr="000A4F0B">
          <w:rPr>
            <w:rStyle w:val="Hyperlink"/>
          </w:rPr>
          <w:fldChar w:fldCharType="separate"/>
        </w:r>
        <w:r w:rsidRPr="000A4F0B">
          <w:rPr>
            <w:rStyle w:val="Hyperlink"/>
          </w:rPr>
          <w:t>5.7</w:t>
        </w:r>
        <w:r>
          <w:rPr>
            <w:rFonts w:asciiTheme="minorHAnsi" w:eastAsiaTheme="minorEastAsia" w:hAnsiTheme="minorHAnsi" w:cstheme="minorBidi"/>
            <w:kern w:val="0"/>
            <w:szCs w:val="22"/>
            <w:lang w:eastAsia="en-US"/>
          </w:rPr>
          <w:tab/>
        </w:r>
        <w:r w:rsidRPr="000A4F0B">
          <w:rPr>
            <w:rStyle w:val="Hyperlink"/>
          </w:rPr>
          <w:t>Taxation Department of the CC</w:t>
        </w:r>
        <w:r>
          <w:rPr>
            <w:webHidden/>
          </w:rPr>
          <w:tab/>
        </w:r>
        <w:r>
          <w:rPr>
            <w:webHidden/>
          </w:rPr>
          <w:fldChar w:fldCharType="begin"/>
        </w:r>
        <w:r>
          <w:rPr>
            <w:webHidden/>
          </w:rPr>
          <w:instrText xml:space="preserve"> PAGEREF _Toc508708079 \h </w:instrText>
        </w:r>
        <w:r>
          <w:rPr>
            <w:webHidden/>
          </w:rPr>
        </w:r>
      </w:ins>
      <w:r>
        <w:rPr>
          <w:webHidden/>
        </w:rPr>
        <w:fldChar w:fldCharType="separate"/>
      </w:r>
      <w:ins w:id="50" w:author="HP" w:date="2018-03-13T12:38:00Z">
        <w:r>
          <w:rPr>
            <w:webHidden/>
          </w:rPr>
          <w:t>3</w:t>
        </w:r>
        <w:r>
          <w:rPr>
            <w:webHidden/>
          </w:rPr>
          <w:fldChar w:fldCharType="end"/>
        </w:r>
        <w:r w:rsidRPr="000A4F0B">
          <w:rPr>
            <w:rStyle w:val="Hyperlink"/>
          </w:rPr>
          <w:fldChar w:fldCharType="end"/>
        </w:r>
      </w:ins>
    </w:p>
    <w:p w:rsidR="00C61831" w:rsidRDefault="00C61831" w:rsidP="000A4F0B">
      <w:pPr>
        <w:pStyle w:val="TOC2"/>
        <w:tabs>
          <w:tab w:val="left" w:pos="1100"/>
        </w:tabs>
        <w:spacing w:after="48"/>
        <w:ind w:left="990" w:right="550" w:hanging="550"/>
        <w:rPr>
          <w:ins w:id="51" w:author="HP" w:date="2018-03-13T12:38:00Z"/>
          <w:rFonts w:asciiTheme="minorHAnsi" w:eastAsiaTheme="minorEastAsia" w:hAnsiTheme="minorHAnsi" w:cstheme="minorBidi"/>
          <w:kern w:val="0"/>
          <w:szCs w:val="22"/>
          <w:lang w:eastAsia="en-US"/>
        </w:rPr>
      </w:pPr>
      <w:ins w:id="52" w:author="HP" w:date="2018-03-13T12:38:00Z">
        <w:r w:rsidRPr="000A4F0B">
          <w:rPr>
            <w:rStyle w:val="Hyperlink"/>
          </w:rPr>
          <w:fldChar w:fldCharType="begin"/>
        </w:r>
        <w:r w:rsidRPr="000A4F0B">
          <w:rPr>
            <w:rStyle w:val="Hyperlink"/>
          </w:rPr>
          <w:instrText xml:space="preserve"> </w:instrText>
        </w:r>
        <w:r>
          <w:instrText>HYPERLINK \l "_Toc508708080"</w:instrText>
        </w:r>
        <w:r w:rsidRPr="000A4F0B">
          <w:rPr>
            <w:rStyle w:val="Hyperlink"/>
          </w:rPr>
          <w:instrText xml:space="preserve"> </w:instrText>
        </w:r>
        <w:r w:rsidRPr="000A4F0B">
          <w:rPr>
            <w:rStyle w:val="Hyperlink"/>
          </w:rPr>
        </w:r>
        <w:r w:rsidRPr="000A4F0B">
          <w:rPr>
            <w:rStyle w:val="Hyperlink"/>
          </w:rPr>
          <w:fldChar w:fldCharType="separate"/>
        </w:r>
        <w:r w:rsidRPr="000A4F0B">
          <w:rPr>
            <w:rStyle w:val="Hyperlink"/>
          </w:rPr>
          <w:t>5.8</w:t>
        </w:r>
        <w:r>
          <w:rPr>
            <w:rFonts w:asciiTheme="minorHAnsi" w:eastAsiaTheme="minorEastAsia" w:hAnsiTheme="minorHAnsi" w:cstheme="minorBidi"/>
            <w:kern w:val="0"/>
            <w:szCs w:val="22"/>
            <w:lang w:eastAsia="en-US"/>
          </w:rPr>
          <w:tab/>
        </w:r>
        <w:r w:rsidRPr="000A4F0B">
          <w:rPr>
            <w:rStyle w:val="Hyperlink"/>
          </w:rPr>
          <w:t>WLCC and CSCC</w:t>
        </w:r>
        <w:r>
          <w:rPr>
            <w:webHidden/>
          </w:rPr>
          <w:tab/>
        </w:r>
        <w:r>
          <w:rPr>
            <w:webHidden/>
          </w:rPr>
          <w:fldChar w:fldCharType="begin"/>
        </w:r>
        <w:r>
          <w:rPr>
            <w:webHidden/>
          </w:rPr>
          <w:instrText xml:space="preserve"> PAGEREF _Toc508708080 \h </w:instrText>
        </w:r>
        <w:r>
          <w:rPr>
            <w:webHidden/>
          </w:rPr>
        </w:r>
      </w:ins>
      <w:r>
        <w:rPr>
          <w:webHidden/>
        </w:rPr>
        <w:fldChar w:fldCharType="separate"/>
      </w:r>
      <w:ins w:id="53" w:author="HP" w:date="2018-03-13T12:38:00Z">
        <w:r>
          <w:rPr>
            <w:webHidden/>
          </w:rPr>
          <w:t>3</w:t>
        </w:r>
        <w:r>
          <w:rPr>
            <w:webHidden/>
          </w:rPr>
          <w:fldChar w:fldCharType="end"/>
        </w:r>
        <w:r w:rsidRPr="000A4F0B">
          <w:rPr>
            <w:rStyle w:val="Hyperlink"/>
          </w:rPr>
          <w:fldChar w:fldCharType="end"/>
        </w:r>
      </w:ins>
    </w:p>
    <w:p w:rsidR="00C61831" w:rsidRDefault="00C61831" w:rsidP="000A4F0B">
      <w:pPr>
        <w:pStyle w:val="TOC1"/>
        <w:spacing w:before="240" w:after="72"/>
        <w:ind w:left="331" w:right="550" w:hanging="331"/>
        <w:rPr>
          <w:ins w:id="54" w:author="HP" w:date="2018-03-13T12:38:00Z"/>
          <w:rFonts w:asciiTheme="minorHAnsi" w:eastAsiaTheme="minorEastAsia" w:hAnsiTheme="minorHAnsi" w:cstheme="minorBidi"/>
          <w:b w:val="0"/>
          <w:bCs w:val="0"/>
          <w:kern w:val="0"/>
          <w:szCs w:val="22"/>
          <w:lang w:eastAsia="en-US"/>
        </w:rPr>
      </w:pPr>
      <w:ins w:id="55" w:author="HP" w:date="2018-03-13T12:38:00Z">
        <w:r w:rsidRPr="000A4F0B">
          <w:rPr>
            <w:rStyle w:val="Hyperlink"/>
          </w:rPr>
          <w:fldChar w:fldCharType="begin"/>
        </w:r>
        <w:r w:rsidRPr="000A4F0B">
          <w:rPr>
            <w:rStyle w:val="Hyperlink"/>
          </w:rPr>
          <w:instrText xml:space="preserve"> </w:instrText>
        </w:r>
        <w:r>
          <w:instrText>HYPERLINK \l "_Toc508708081"</w:instrText>
        </w:r>
        <w:r w:rsidRPr="000A4F0B">
          <w:rPr>
            <w:rStyle w:val="Hyperlink"/>
          </w:rPr>
          <w:instrText xml:space="preserve"> </w:instrText>
        </w:r>
        <w:r w:rsidRPr="000A4F0B">
          <w:rPr>
            <w:rStyle w:val="Hyperlink"/>
          </w:rPr>
        </w:r>
        <w:r w:rsidRPr="000A4F0B">
          <w:rPr>
            <w:rStyle w:val="Hyperlink"/>
          </w:rPr>
          <w:fldChar w:fldCharType="separate"/>
        </w:r>
        <w:r w:rsidRPr="000A4F0B">
          <w:rPr>
            <w:rStyle w:val="Hyperlink"/>
          </w:rPr>
          <w:t>6.</w:t>
        </w:r>
        <w:r>
          <w:rPr>
            <w:rFonts w:asciiTheme="minorHAnsi" w:eastAsiaTheme="minorEastAsia" w:hAnsiTheme="minorHAnsi" w:cstheme="minorBidi"/>
            <w:b w:val="0"/>
            <w:bCs w:val="0"/>
            <w:kern w:val="0"/>
            <w:szCs w:val="22"/>
            <w:lang w:eastAsia="en-US"/>
          </w:rPr>
          <w:tab/>
        </w:r>
        <w:r w:rsidRPr="000A4F0B">
          <w:rPr>
            <w:rStyle w:val="Hyperlink"/>
          </w:rPr>
          <w:t>Necessary Tasks and Procedures</w:t>
        </w:r>
        <w:r>
          <w:rPr>
            <w:webHidden/>
          </w:rPr>
          <w:tab/>
        </w:r>
        <w:r>
          <w:rPr>
            <w:webHidden/>
          </w:rPr>
          <w:fldChar w:fldCharType="begin"/>
        </w:r>
        <w:r>
          <w:rPr>
            <w:webHidden/>
          </w:rPr>
          <w:instrText xml:space="preserve"> PAGEREF _Toc508708081 \h </w:instrText>
        </w:r>
        <w:r>
          <w:rPr>
            <w:webHidden/>
          </w:rPr>
        </w:r>
      </w:ins>
      <w:r>
        <w:rPr>
          <w:webHidden/>
        </w:rPr>
        <w:fldChar w:fldCharType="separate"/>
      </w:r>
      <w:ins w:id="56" w:author="HP" w:date="2018-03-13T12:38:00Z">
        <w:r>
          <w:rPr>
            <w:webHidden/>
          </w:rPr>
          <w:t>3</w:t>
        </w:r>
        <w:r>
          <w:rPr>
            <w:webHidden/>
          </w:rPr>
          <w:fldChar w:fldCharType="end"/>
        </w:r>
        <w:r w:rsidRPr="000A4F0B">
          <w:rPr>
            <w:rStyle w:val="Hyperlink"/>
          </w:rPr>
          <w:fldChar w:fldCharType="end"/>
        </w:r>
      </w:ins>
    </w:p>
    <w:p w:rsidR="00C61831" w:rsidRDefault="00C61831" w:rsidP="000A4F0B">
      <w:pPr>
        <w:pStyle w:val="TOC2"/>
        <w:tabs>
          <w:tab w:val="left" w:pos="1100"/>
        </w:tabs>
        <w:spacing w:after="48"/>
        <w:ind w:left="990" w:right="550" w:hanging="550"/>
        <w:rPr>
          <w:ins w:id="57" w:author="HP" w:date="2018-03-13T12:38:00Z"/>
          <w:rFonts w:asciiTheme="minorHAnsi" w:eastAsiaTheme="minorEastAsia" w:hAnsiTheme="minorHAnsi" w:cstheme="minorBidi"/>
          <w:kern w:val="0"/>
          <w:szCs w:val="22"/>
          <w:lang w:eastAsia="en-US"/>
        </w:rPr>
      </w:pPr>
      <w:ins w:id="58" w:author="HP" w:date="2018-03-13T12:38:00Z">
        <w:r w:rsidRPr="000A4F0B">
          <w:rPr>
            <w:rStyle w:val="Hyperlink"/>
          </w:rPr>
          <w:fldChar w:fldCharType="begin"/>
        </w:r>
        <w:r w:rsidRPr="000A4F0B">
          <w:rPr>
            <w:rStyle w:val="Hyperlink"/>
          </w:rPr>
          <w:instrText xml:space="preserve"> </w:instrText>
        </w:r>
        <w:r>
          <w:instrText>HYPERLINK \l "_Toc508708082"</w:instrText>
        </w:r>
        <w:r w:rsidRPr="000A4F0B">
          <w:rPr>
            <w:rStyle w:val="Hyperlink"/>
          </w:rPr>
          <w:instrText xml:space="preserve"> </w:instrText>
        </w:r>
        <w:r w:rsidRPr="000A4F0B">
          <w:rPr>
            <w:rStyle w:val="Hyperlink"/>
          </w:rPr>
        </w:r>
        <w:r w:rsidRPr="000A4F0B">
          <w:rPr>
            <w:rStyle w:val="Hyperlink"/>
          </w:rPr>
          <w:fldChar w:fldCharType="separate"/>
        </w:r>
        <w:r w:rsidRPr="000A4F0B">
          <w:rPr>
            <w:rStyle w:val="Hyperlink"/>
          </w:rPr>
          <w:t>6.1</w:t>
        </w:r>
        <w:r>
          <w:rPr>
            <w:rFonts w:asciiTheme="minorHAnsi" w:eastAsiaTheme="minorEastAsia" w:hAnsiTheme="minorHAnsi" w:cstheme="minorBidi"/>
            <w:kern w:val="0"/>
            <w:szCs w:val="22"/>
            <w:lang w:eastAsia="en-US"/>
          </w:rPr>
          <w:tab/>
        </w:r>
        <w:r w:rsidRPr="000A4F0B">
          <w:rPr>
            <w:rStyle w:val="Hyperlink"/>
          </w:rPr>
          <w:t>Confirmation of Institutional Structure</w:t>
        </w:r>
        <w:r>
          <w:rPr>
            <w:webHidden/>
          </w:rPr>
          <w:tab/>
        </w:r>
        <w:r>
          <w:rPr>
            <w:webHidden/>
          </w:rPr>
          <w:fldChar w:fldCharType="begin"/>
        </w:r>
        <w:r>
          <w:rPr>
            <w:webHidden/>
          </w:rPr>
          <w:instrText xml:space="preserve"> PAGEREF _Toc508708082 \h </w:instrText>
        </w:r>
        <w:r>
          <w:rPr>
            <w:webHidden/>
          </w:rPr>
        </w:r>
      </w:ins>
      <w:r>
        <w:rPr>
          <w:webHidden/>
        </w:rPr>
        <w:fldChar w:fldCharType="separate"/>
      </w:r>
      <w:ins w:id="59" w:author="HP" w:date="2018-03-13T12:38:00Z">
        <w:r>
          <w:rPr>
            <w:webHidden/>
          </w:rPr>
          <w:t>3</w:t>
        </w:r>
        <w:r>
          <w:rPr>
            <w:webHidden/>
          </w:rPr>
          <w:fldChar w:fldCharType="end"/>
        </w:r>
        <w:r w:rsidRPr="000A4F0B">
          <w:rPr>
            <w:rStyle w:val="Hyperlink"/>
          </w:rPr>
          <w:fldChar w:fldCharType="end"/>
        </w:r>
      </w:ins>
    </w:p>
    <w:p w:rsidR="00C61831" w:rsidRDefault="00C61831" w:rsidP="000A4F0B">
      <w:pPr>
        <w:pStyle w:val="TOC2"/>
        <w:tabs>
          <w:tab w:val="left" w:pos="1100"/>
        </w:tabs>
        <w:spacing w:after="48"/>
        <w:ind w:left="990" w:right="550" w:hanging="550"/>
        <w:rPr>
          <w:ins w:id="60" w:author="HP" w:date="2018-03-13T12:38:00Z"/>
          <w:rFonts w:asciiTheme="minorHAnsi" w:eastAsiaTheme="minorEastAsia" w:hAnsiTheme="minorHAnsi" w:cstheme="minorBidi"/>
          <w:kern w:val="0"/>
          <w:szCs w:val="22"/>
          <w:lang w:eastAsia="en-US"/>
        </w:rPr>
      </w:pPr>
      <w:ins w:id="61" w:author="HP" w:date="2018-03-13T12:38:00Z">
        <w:r w:rsidRPr="000A4F0B">
          <w:rPr>
            <w:rStyle w:val="Hyperlink"/>
          </w:rPr>
          <w:fldChar w:fldCharType="begin"/>
        </w:r>
        <w:r w:rsidRPr="000A4F0B">
          <w:rPr>
            <w:rStyle w:val="Hyperlink"/>
          </w:rPr>
          <w:instrText xml:space="preserve"> </w:instrText>
        </w:r>
        <w:r>
          <w:instrText>HYPERLINK \l "_Toc508708083"</w:instrText>
        </w:r>
        <w:r w:rsidRPr="000A4F0B">
          <w:rPr>
            <w:rStyle w:val="Hyperlink"/>
          </w:rPr>
          <w:instrText xml:space="preserve"> </w:instrText>
        </w:r>
        <w:r w:rsidRPr="000A4F0B">
          <w:rPr>
            <w:rStyle w:val="Hyperlink"/>
          </w:rPr>
        </w:r>
        <w:r w:rsidRPr="000A4F0B">
          <w:rPr>
            <w:rStyle w:val="Hyperlink"/>
          </w:rPr>
          <w:fldChar w:fldCharType="separate"/>
        </w:r>
        <w:r w:rsidRPr="000A4F0B">
          <w:rPr>
            <w:rStyle w:val="Hyperlink"/>
          </w:rPr>
          <w:t>6.2</w:t>
        </w:r>
        <w:r>
          <w:rPr>
            <w:rFonts w:asciiTheme="minorHAnsi" w:eastAsiaTheme="minorEastAsia" w:hAnsiTheme="minorHAnsi" w:cstheme="minorBidi"/>
            <w:kern w:val="0"/>
            <w:szCs w:val="22"/>
            <w:lang w:eastAsia="en-US"/>
          </w:rPr>
          <w:tab/>
        </w:r>
        <w:r w:rsidRPr="000A4F0B">
          <w:rPr>
            <w:rStyle w:val="Hyperlink"/>
          </w:rPr>
          <w:t>Rule Preparation for Building Permission Procedure</w:t>
        </w:r>
        <w:r>
          <w:rPr>
            <w:webHidden/>
          </w:rPr>
          <w:tab/>
        </w:r>
        <w:r>
          <w:rPr>
            <w:webHidden/>
          </w:rPr>
          <w:fldChar w:fldCharType="begin"/>
        </w:r>
        <w:r>
          <w:rPr>
            <w:webHidden/>
          </w:rPr>
          <w:instrText xml:space="preserve"> PAGEREF _Toc508708083 \h </w:instrText>
        </w:r>
        <w:r>
          <w:rPr>
            <w:webHidden/>
          </w:rPr>
        </w:r>
      </w:ins>
      <w:r>
        <w:rPr>
          <w:webHidden/>
        </w:rPr>
        <w:fldChar w:fldCharType="separate"/>
      </w:r>
      <w:ins w:id="62" w:author="HP" w:date="2018-03-13T12:38:00Z">
        <w:r>
          <w:rPr>
            <w:webHidden/>
          </w:rPr>
          <w:t>4</w:t>
        </w:r>
        <w:r>
          <w:rPr>
            <w:webHidden/>
          </w:rPr>
          <w:fldChar w:fldCharType="end"/>
        </w:r>
        <w:r w:rsidRPr="000A4F0B">
          <w:rPr>
            <w:rStyle w:val="Hyperlink"/>
          </w:rPr>
          <w:fldChar w:fldCharType="end"/>
        </w:r>
      </w:ins>
    </w:p>
    <w:p w:rsidR="00C61831" w:rsidRDefault="00C61831" w:rsidP="000A4F0B">
      <w:pPr>
        <w:pStyle w:val="TOC2"/>
        <w:tabs>
          <w:tab w:val="left" w:pos="1100"/>
        </w:tabs>
        <w:spacing w:after="48"/>
        <w:ind w:left="990" w:right="550" w:hanging="550"/>
        <w:rPr>
          <w:ins w:id="63" w:author="HP" w:date="2018-03-13T12:38:00Z"/>
          <w:rFonts w:asciiTheme="minorHAnsi" w:eastAsiaTheme="minorEastAsia" w:hAnsiTheme="minorHAnsi" w:cstheme="minorBidi"/>
          <w:kern w:val="0"/>
          <w:szCs w:val="22"/>
          <w:lang w:eastAsia="en-US"/>
        </w:rPr>
      </w:pPr>
      <w:ins w:id="64" w:author="HP" w:date="2018-03-13T12:38:00Z">
        <w:r w:rsidRPr="000A4F0B">
          <w:rPr>
            <w:rStyle w:val="Hyperlink"/>
          </w:rPr>
          <w:fldChar w:fldCharType="begin"/>
        </w:r>
        <w:r w:rsidRPr="000A4F0B">
          <w:rPr>
            <w:rStyle w:val="Hyperlink"/>
          </w:rPr>
          <w:instrText xml:space="preserve"> </w:instrText>
        </w:r>
        <w:r>
          <w:instrText>HYPERLINK \l "_Toc508708084"</w:instrText>
        </w:r>
        <w:r w:rsidRPr="000A4F0B">
          <w:rPr>
            <w:rStyle w:val="Hyperlink"/>
          </w:rPr>
          <w:instrText xml:space="preserve"> </w:instrText>
        </w:r>
        <w:r w:rsidRPr="000A4F0B">
          <w:rPr>
            <w:rStyle w:val="Hyperlink"/>
          </w:rPr>
        </w:r>
        <w:r w:rsidRPr="000A4F0B">
          <w:rPr>
            <w:rStyle w:val="Hyperlink"/>
          </w:rPr>
          <w:fldChar w:fldCharType="separate"/>
        </w:r>
        <w:r w:rsidRPr="000A4F0B">
          <w:rPr>
            <w:rStyle w:val="Hyperlink"/>
          </w:rPr>
          <w:t>6.3</w:t>
        </w:r>
        <w:r>
          <w:rPr>
            <w:rFonts w:asciiTheme="minorHAnsi" w:eastAsiaTheme="minorEastAsia" w:hAnsiTheme="minorHAnsi" w:cstheme="minorBidi"/>
            <w:kern w:val="0"/>
            <w:szCs w:val="22"/>
            <w:lang w:eastAsia="en-US"/>
          </w:rPr>
          <w:tab/>
        </w:r>
        <w:r w:rsidRPr="000A4F0B">
          <w:rPr>
            <w:rStyle w:val="Hyperlink"/>
          </w:rPr>
          <w:t>Coordination with Property Tax Department</w:t>
        </w:r>
        <w:r>
          <w:rPr>
            <w:webHidden/>
          </w:rPr>
          <w:tab/>
        </w:r>
        <w:r>
          <w:rPr>
            <w:webHidden/>
          </w:rPr>
          <w:fldChar w:fldCharType="begin"/>
        </w:r>
        <w:r>
          <w:rPr>
            <w:webHidden/>
          </w:rPr>
          <w:instrText xml:space="preserve"> PAGEREF _Toc508708084 \h </w:instrText>
        </w:r>
        <w:r>
          <w:rPr>
            <w:webHidden/>
          </w:rPr>
        </w:r>
      </w:ins>
      <w:r>
        <w:rPr>
          <w:webHidden/>
        </w:rPr>
        <w:fldChar w:fldCharType="separate"/>
      </w:r>
      <w:ins w:id="65" w:author="HP" w:date="2018-03-13T12:38:00Z">
        <w:r>
          <w:rPr>
            <w:webHidden/>
          </w:rPr>
          <w:t>4</w:t>
        </w:r>
        <w:r>
          <w:rPr>
            <w:webHidden/>
          </w:rPr>
          <w:fldChar w:fldCharType="end"/>
        </w:r>
        <w:r w:rsidRPr="000A4F0B">
          <w:rPr>
            <w:rStyle w:val="Hyperlink"/>
          </w:rPr>
          <w:fldChar w:fldCharType="end"/>
        </w:r>
      </w:ins>
    </w:p>
    <w:p w:rsidR="00C61831" w:rsidRDefault="00C61831" w:rsidP="000A4F0B">
      <w:pPr>
        <w:pStyle w:val="TOC2"/>
        <w:tabs>
          <w:tab w:val="left" w:pos="1100"/>
        </w:tabs>
        <w:spacing w:after="48"/>
        <w:ind w:left="990" w:right="550" w:hanging="550"/>
        <w:rPr>
          <w:ins w:id="66" w:author="HP" w:date="2018-03-13T12:38:00Z"/>
          <w:rFonts w:asciiTheme="minorHAnsi" w:eastAsiaTheme="minorEastAsia" w:hAnsiTheme="minorHAnsi" w:cstheme="minorBidi"/>
          <w:kern w:val="0"/>
          <w:szCs w:val="22"/>
          <w:lang w:eastAsia="en-US"/>
        </w:rPr>
      </w:pPr>
      <w:ins w:id="67" w:author="HP" w:date="2018-03-13T12:38:00Z">
        <w:r w:rsidRPr="000A4F0B">
          <w:rPr>
            <w:rStyle w:val="Hyperlink"/>
          </w:rPr>
          <w:fldChar w:fldCharType="begin"/>
        </w:r>
        <w:r w:rsidRPr="000A4F0B">
          <w:rPr>
            <w:rStyle w:val="Hyperlink"/>
          </w:rPr>
          <w:instrText xml:space="preserve"> </w:instrText>
        </w:r>
        <w:r>
          <w:instrText>HYPERLINK \l "_Toc508708085"</w:instrText>
        </w:r>
        <w:r w:rsidRPr="000A4F0B">
          <w:rPr>
            <w:rStyle w:val="Hyperlink"/>
          </w:rPr>
          <w:instrText xml:space="preserve"> </w:instrText>
        </w:r>
        <w:r w:rsidRPr="000A4F0B">
          <w:rPr>
            <w:rStyle w:val="Hyperlink"/>
          </w:rPr>
        </w:r>
        <w:r w:rsidRPr="000A4F0B">
          <w:rPr>
            <w:rStyle w:val="Hyperlink"/>
          </w:rPr>
          <w:fldChar w:fldCharType="separate"/>
        </w:r>
        <w:r w:rsidRPr="000A4F0B">
          <w:rPr>
            <w:rStyle w:val="Hyperlink"/>
          </w:rPr>
          <w:t>6.4</w:t>
        </w:r>
        <w:r>
          <w:rPr>
            <w:rFonts w:asciiTheme="minorHAnsi" w:eastAsiaTheme="minorEastAsia" w:hAnsiTheme="minorHAnsi" w:cstheme="minorBidi"/>
            <w:kern w:val="0"/>
            <w:szCs w:val="22"/>
            <w:lang w:eastAsia="en-US"/>
          </w:rPr>
          <w:tab/>
        </w:r>
        <w:r w:rsidRPr="000A4F0B">
          <w:rPr>
            <w:rStyle w:val="Hyperlink"/>
          </w:rPr>
          <w:t>Action against Illegal Land Developments and Buildings</w:t>
        </w:r>
        <w:r>
          <w:rPr>
            <w:webHidden/>
          </w:rPr>
          <w:tab/>
        </w:r>
        <w:r>
          <w:rPr>
            <w:webHidden/>
          </w:rPr>
          <w:fldChar w:fldCharType="begin"/>
        </w:r>
        <w:r>
          <w:rPr>
            <w:webHidden/>
          </w:rPr>
          <w:instrText xml:space="preserve"> PAGEREF _Toc508708085 \h </w:instrText>
        </w:r>
        <w:r>
          <w:rPr>
            <w:webHidden/>
          </w:rPr>
        </w:r>
      </w:ins>
      <w:r>
        <w:rPr>
          <w:webHidden/>
        </w:rPr>
        <w:fldChar w:fldCharType="separate"/>
      </w:r>
      <w:ins w:id="68" w:author="HP" w:date="2018-03-13T12:38:00Z">
        <w:r>
          <w:rPr>
            <w:webHidden/>
          </w:rPr>
          <w:t>4</w:t>
        </w:r>
        <w:r>
          <w:rPr>
            <w:webHidden/>
          </w:rPr>
          <w:fldChar w:fldCharType="end"/>
        </w:r>
        <w:r w:rsidRPr="000A4F0B">
          <w:rPr>
            <w:rStyle w:val="Hyperlink"/>
          </w:rPr>
          <w:fldChar w:fldCharType="end"/>
        </w:r>
      </w:ins>
    </w:p>
    <w:p w:rsidR="00C61831" w:rsidRDefault="00C61831" w:rsidP="000A4F0B">
      <w:pPr>
        <w:pStyle w:val="TOC1"/>
        <w:spacing w:before="240" w:after="72"/>
        <w:ind w:left="331" w:right="550" w:hanging="331"/>
        <w:rPr>
          <w:ins w:id="69" w:author="HP" w:date="2018-03-13T12:38:00Z"/>
          <w:rFonts w:asciiTheme="minorHAnsi" w:eastAsiaTheme="minorEastAsia" w:hAnsiTheme="minorHAnsi" w:cstheme="minorBidi"/>
          <w:b w:val="0"/>
          <w:bCs w:val="0"/>
          <w:kern w:val="0"/>
          <w:szCs w:val="22"/>
          <w:lang w:eastAsia="en-US"/>
        </w:rPr>
      </w:pPr>
      <w:ins w:id="70" w:author="HP" w:date="2018-03-13T12:38:00Z">
        <w:r w:rsidRPr="000A4F0B">
          <w:rPr>
            <w:rStyle w:val="Hyperlink"/>
          </w:rPr>
          <w:fldChar w:fldCharType="begin"/>
        </w:r>
        <w:r w:rsidRPr="000A4F0B">
          <w:rPr>
            <w:rStyle w:val="Hyperlink"/>
          </w:rPr>
          <w:instrText xml:space="preserve"> </w:instrText>
        </w:r>
        <w:r>
          <w:instrText>HYPERLINK \l "_Toc508708086"</w:instrText>
        </w:r>
        <w:r w:rsidRPr="000A4F0B">
          <w:rPr>
            <w:rStyle w:val="Hyperlink"/>
          </w:rPr>
          <w:instrText xml:space="preserve"> </w:instrText>
        </w:r>
        <w:r w:rsidRPr="000A4F0B">
          <w:rPr>
            <w:rStyle w:val="Hyperlink"/>
          </w:rPr>
        </w:r>
        <w:r w:rsidRPr="000A4F0B">
          <w:rPr>
            <w:rStyle w:val="Hyperlink"/>
          </w:rPr>
          <w:fldChar w:fldCharType="separate"/>
        </w:r>
        <w:r w:rsidRPr="000A4F0B">
          <w:rPr>
            <w:rStyle w:val="Hyperlink"/>
          </w:rPr>
          <w:t>7.</w:t>
        </w:r>
        <w:r>
          <w:rPr>
            <w:rFonts w:asciiTheme="minorHAnsi" w:eastAsiaTheme="minorEastAsia" w:hAnsiTheme="minorHAnsi" w:cstheme="minorBidi"/>
            <w:b w:val="0"/>
            <w:bCs w:val="0"/>
            <w:kern w:val="0"/>
            <w:szCs w:val="22"/>
            <w:lang w:eastAsia="en-US"/>
          </w:rPr>
          <w:tab/>
        </w:r>
        <w:r w:rsidRPr="000A4F0B">
          <w:rPr>
            <w:rStyle w:val="Hyperlink"/>
          </w:rPr>
          <w:t>Implementation Schedule</w:t>
        </w:r>
        <w:r>
          <w:rPr>
            <w:webHidden/>
          </w:rPr>
          <w:tab/>
        </w:r>
        <w:r>
          <w:rPr>
            <w:webHidden/>
          </w:rPr>
          <w:fldChar w:fldCharType="begin"/>
        </w:r>
        <w:r>
          <w:rPr>
            <w:webHidden/>
          </w:rPr>
          <w:instrText xml:space="preserve"> PAGEREF _Toc508708086 \h </w:instrText>
        </w:r>
        <w:r>
          <w:rPr>
            <w:webHidden/>
          </w:rPr>
        </w:r>
      </w:ins>
      <w:r>
        <w:rPr>
          <w:webHidden/>
        </w:rPr>
        <w:fldChar w:fldCharType="separate"/>
      </w:r>
      <w:ins w:id="71" w:author="HP" w:date="2018-03-13T12:38:00Z">
        <w:r>
          <w:rPr>
            <w:webHidden/>
          </w:rPr>
          <w:t>4</w:t>
        </w:r>
        <w:r>
          <w:rPr>
            <w:webHidden/>
          </w:rPr>
          <w:fldChar w:fldCharType="end"/>
        </w:r>
        <w:r w:rsidRPr="000A4F0B">
          <w:rPr>
            <w:rStyle w:val="Hyperlink"/>
          </w:rPr>
          <w:fldChar w:fldCharType="end"/>
        </w:r>
      </w:ins>
    </w:p>
    <w:p w:rsidR="00C61831" w:rsidRDefault="00C61831" w:rsidP="000A4F0B">
      <w:pPr>
        <w:pStyle w:val="TOC1"/>
        <w:spacing w:before="240" w:after="72"/>
        <w:ind w:left="331" w:right="550" w:hanging="331"/>
        <w:rPr>
          <w:ins w:id="72" w:author="HP" w:date="2018-03-13T12:38:00Z"/>
          <w:rFonts w:asciiTheme="minorHAnsi" w:eastAsiaTheme="minorEastAsia" w:hAnsiTheme="minorHAnsi" w:cstheme="minorBidi"/>
          <w:b w:val="0"/>
          <w:bCs w:val="0"/>
          <w:kern w:val="0"/>
          <w:szCs w:val="22"/>
          <w:lang w:eastAsia="en-US"/>
        </w:rPr>
      </w:pPr>
      <w:ins w:id="73" w:author="HP" w:date="2018-03-13T12:38:00Z">
        <w:r w:rsidRPr="000A4F0B">
          <w:rPr>
            <w:rStyle w:val="Hyperlink"/>
          </w:rPr>
          <w:fldChar w:fldCharType="begin"/>
        </w:r>
        <w:r w:rsidRPr="000A4F0B">
          <w:rPr>
            <w:rStyle w:val="Hyperlink"/>
          </w:rPr>
          <w:instrText xml:space="preserve"> </w:instrText>
        </w:r>
        <w:r>
          <w:instrText>HYPERLINK \l "_Toc508708087"</w:instrText>
        </w:r>
        <w:r w:rsidRPr="000A4F0B">
          <w:rPr>
            <w:rStyle w:val="Hyperlink"/>
          </w:rPr>
          <w:instrText xml:space="preserve"> </w:instrText>
        </w:r>
        <w:r w:rsidRPr="000A4F0B">
          <w:rPr>
            <w:rStyle w:val="Hyperlink"/>
          </w:rPr>
        </w:r>
        <w:r w:rsidRPr="000A4F0B">
          <w:rPr>
            <w:rStyle w:val="Hyperlink"/>
          </w:rPr>
          <w:fldChar w:fldCharType="separate"/>
        </w:r>
        <w:r w:rsidRPr="000A4F0B">
          <w:rPr>
            <w:rStyle w:val="Hyperlink"/>
          </w:rPr>
          <w:t>8.</w:t>
        </w:r>
        <w:r>
          <w:rPr>
            <w:rFonts w:asciiTheme="minorHAnsi" w:eastAsiaTheme="minorEastAsia" w:hAnsiTheme="minorHAnsi" w:cstheme="minorBidi"/>
            <w:b w:val="0"/>
            <w:bCs w:val="0"/>
            <w:kern w:val="0"/>
            <w:szCs w:val="22"/>
            <w:lang w:eastAsia="en-US"/>
          </w:rPr>
          <w:tab/>
        </w:r>
        <w:r w:rsidRPr="000A4F0B">
          <w:rPr>
            <w:rStyle w:val="Hyperlink"/>
          </w:rPr>
          <w:t>Cost of Implementation (if necessary)</w:t>
        </w:r>
        <w:r>
          <w:rPr>
            <w:webHidden/>
          </w:rPr>
          <w:tab/>
        </w:r>
        <w:r>
          <w:rPr>
            <w:webHidden/>
          </w:rPr>
          <w:fldChar w:fldCharType="begin"/>
        </w:r>
        <w:r>
          <w:rPr>
            <w:webHidden/>
          </w:rPr>
          <w:instrText xml:space="preserve"> PAGEREF _Toc508708087 \h </w:instrText>
        </w:r>
        <w:r>
          <w:rPr>
            <w:webHidden/>
          </w:rPr>
        </w:r>
      </w:ins>
      <w:r>
        <w:rPr>
          <w:webHidden/>
        </w:rPr>
        <w:fldChar w:fldCharType="separate"/>
      </w:r>
      <w:ins w:id="74" w:author="HP" w:date="2018-03-13T12:38:00Z">
        <w:r>
          <w:rPr>
            <w:webHidden/>
          </w:rPr>
          <w:t>5</w:t>
        </w:r>
        <w:r>
          <w:rPr>
            <w:webHidden/>
          </w:rPr>
          <w:fldChar w:fldCharType="end"/>
        </w:r>
        <w:r w:rsidRPr="000A4F0B">
          <w:rPr>
            <w:rStyle w:val="Hyperlink"/>
          </w:rPr>
          <w:fldChar w:fldCharType="end"/>
        </w:r>
      </w:ins>
    </w:p>
    <w:p w:rsidR="00C61831" w:rsidRDefault="00C61831" w:rsidP="000A4F0B">
      <w:pPr>
        <w:pStyle w:val="TOC2"/>
        <w:tabs>
          <w:tab w:val="left" w:pos="1100"/>
        </w:tabs>
        <w:spacing w:after="48"/>
        <w:ind w:left="990" w:right="550" w:hanging="550"/>
        <w:rPr>
          <w:ins w:id="75" w:author="HP" w:date="2018-03-13T12:38:00Z"/>
          <w:rFonts w:asciiTheme="minorHAnsi" w:eastAsiaTheme="minorEastAsia" w:hAnsiTheme="minorHAnsi" w:cstheme="minorBidi"/>
          <w:kern w:val="0"/>
          <w:szCs w:val="22"/>
          <w:lang w:eastAsia="en-US"/>
        </w:rPr>
      </w:pPr>
      <w:ins w:id="76" w:author="HP" w:date="2018-03-13T12:38:00Z">
        <w:r w:rsidRPr="000A4F0B">
          <w:rPr>
            <w:rStyle w:val="Hyperlink"/>
          </w:rPr>
          <w:fldChar w:fldCharType="begin"/>
        </w:r>
        <w:r w:rsidRPr="000A4F0B">
          <w:rPr>
            <w:rStyle w:val="Hyperlink"/>
          </w:rPr>
          <w:instrText xml:space="preserve"> </w:instrText>
        </w:r>
        <w:r>
          <w:instrText>HYPERLINK \l "_Toc508708088"</w:instrText>
        </w:r>
        <w:r w:rsidRPr="000A4F0B">
          <w:rPr>
            <w:rStyle w:val="Hyperlink"/>
          </w:rPr>
          <w:instrText xml:space="preserve"> </w:instrText>
        </w:r>
        <w:r w:rsidRPr="000A4F0B">
          <w:rPr>
            <w:rStyle w:val="Hyperlink"/>
          </w:rPr>
        </w:r>
        <w:r w:rsidRPr="000A4F0B">
          <w:rPr>
            <w:rStyle w:val="Hyperlink"/>
          </w:rPr>
          <w:fldChar w:fldCharType="separate"/>
        </w:r>
        <w:r w:rsidRPr="000A4F0B">
          <w:rPr>
            <w:rStyle w:val="Hyperlink"/>
          </w:rPr>
          <w:t>8.1</w:t>
        </w:r>
        <w:r>
          <w:rPr>
            <w:rFonts w:asciiTheme="minorHAnsi" w:eastAsiaTheme="minorEastAsia" w:hAnsiTheme="minorHAnsi" w:cstheme="minorBidi"/>
            <w:kern w:val="0"/>
            <w:szCs w:val="22"/>
            <w:lang w:eastAsia="en-US"/>
          </w:rPr>
          <w:tab/>
        </w:r>
        <w:r w:rsidRPr="000A4F0B">
          <w:rPr>
            <w:rStyle w:val="Hyperlink"/>
          </w:rPr>
          <w:t>Employment</w:t>
        </w:r>
        <w:r>
          <w:rPr>
            <w:webHidden/>
          </w:rPr>
          <w:tab/>
        </w:r>
        <w:r>
          <w:rPr>
            <w:webHidden/>
          </w:rPr>
          <w:fldChar w:fldCharType="begin"/>
        </w:r>
        <w:r>
          <w:rPr>
            <w:webHidden/>
          </w:rPr>
          <w:instrText xml:space="preserve"> PAGEREF _Toc508708088 \h </w:instrText>
        </w:r>
        <w:r>
          <w:rPr>
            <w:webHidden/>
          </w:rPr>
        </w:r>
      </w:ins>
      <w:r>
        <w:rPr>
          <w:webHidden/>
        </w:rPr>
        <w:fldChar w:fldCharType="separate"/>
      </w:r>
      <w:ins w:id="77" w:author="HP" w:date="2018-03-13T12:38:00Z">
        <w:r>
          <w:rPr>
            <w:webHidden/>
          </w:rPr>
          <w:t>5</w:t>
        </w:r>
        <w:r>
          <w:rPr>
            <w:webHidden/>
          </w:rPr>
          <w:fldChar w:fldCharType="end"/>
        </w:r>
        <w:r w:rsidRPr="000A4F0B">
          <w:rPr>
            <w:rStyle w:val="Hyperlink"/>
          </w:rPr>
          <w:fldChar w:fldCharType="end"/>
        </w:r>
      </w:ins>
    </w:p>
    <w:p w:rsidR="00C61831" w:rsidRDefault="00C61831" w:rsidP="000A4F0B">
      <w:pPr>
        <w:pStyle w:val="TOC2"/>
        <w:tabs>
          <w:tab w:val="left" w:pos="1100"/>
        </w:tabs>
        <w:spacing w:after="48"/>
        <w:ind w:left="990" w:right="550" w:hanging="550"/>
        <w:rPr>
          <w:ins w:id="78" w:author="HP" w:date="2018-03-13T12:38:00Z"/>
          <w:rFonts w:asciiTheme="minorHAnsi" w:eastAsiaTheme="minorEastAsia" w:hAnsiTheme="minorHAnsi" w:cstheme="minorBidi"/>
          <w:kern w:val="0"/>
          <w:szCs w:val="22"/>
          <w:lang w:eastAsia="en-US"/>
        </w:rPr>
      </w:pPr>
      <w:ins w:id="79" w:author="HP" w:date="2018-03-13T12:38:00Z">
        <w:r w:rsidRPr="000A4F0B">
          <w:rPr>
            <w:rStyle w:val="Hyperlink"/>
          </w:rPr>
          <w:fldChar w:fldCharType="begin"/>
        </w:r>
        <w:r w:rsidRPr="000A4F0B">
          <w:rPr>
            <w:rStyle w:val="Hyperlink"/>
          </w:rPr>
          <w:instrText xml:space="preserve"> </w:instrText>
        </w:r>
        <w:r>
          <w:instrText>HYPERLINK \l "_Toc508708089"</w:instrText>
        </w:r>
        <w:r w:rsidRPr="000A4F0B">
          <w:rPr>
            <w:rStyle w:val="Hyperlink"/>
          </w:rPr>
          <w:instrText xml:space="preserve"> </w:instrText>
        </w:r>
        <w:r w:rsidRPr="000A4F0B">
          <w:rPr>
            <w:rStyle w:val="Hyperlink"/>
          </w:rPr>
        </w:r>
        <w:r w:rsidRPr="000A4F0B">
          <w:rPr>
            <w:rStyle w:val="Hyperlink"/>
          </w:rPr>
          <w:fldChar w:fldCharType="separate"/>
        </w:r>
        <w:r w:rsidRPr="000A4F0B">
          <w:rPr>
            <w:rStyle w:val="Hyperlink"/>
          </w:rPr>
          <w:t>8.2</w:t>
        </w:r>
        <w:r>
          <w:rPr>
            <w:rFonts w:asciiTheme="minorHAnsi" w:eastAsiaTheme="minorEastAsia" w:hAnsiTheme="minorHAnsi" w:cstheme="minorBidi"/>
            <w:kern w:val="0"/>
            <w:szCs w:val="22"/>
            <w:lang w:eastAsia="en-US"/>
          </w:rPr>
          <w:tab/>
        </w:r>
        <w:r w:rsidRPr="000A4F0B">
          <w:rPr>
            <w:rStyle w:val="Hyperlink"/>
          </w:rPr>
          <w:t>Training</w:t>
        </w:r>
        <w:r>
          <w:rPr>
            <w:webHidden/>
          </w:rPr>
          <w:tab/>
        </w:r>
        <w:r>
          <w:rPr>
            <w:webHidden/>
          </w:rPr>
          <w:fldChar w:fldCharType="begin"/>
        </w:r>
        <w:r>
          <w:rPr>
            <w:webHidden/>
          </w:rPr>
          <w:instrText xml:space="preserve"> PAGEREF _Toc508708089 \h </w:instrText>
        </w:r>
        <w:r>
          <w:rPr>
            <w:webHidden/>
          </w:rPr>
        </w:r>
      </w:ins>
      <w:r>
        <w:rPr>
          <w:webHidden/>
        </w:rPr>
        <w:fldChar w:fldCharType="separate"/>
      </w:r>
      <w:ins w:id="80" w:author="HP" w:date="2018-03-13T12:38:00Z">
        <w:r>
          <w:rPr>
            <w:webHidden/>
          </w:rPr>
          <w:t>5</w:t>
        </w:r>
        <w:r>
          <w:rPr>
            <w:webHidden/>
          </w:rPr>
          <w:fldChar w:fldCharType="end"/>
        </w:r>
        <w:r w:rsidRPr="000A4F0B">
          <w:rPr>
            <w:rStyle w:val="Hyperlink"/>
          </w:rPr>
          <w:fldChar w:fldCharType="end"/>
        </w:r>
      </w:ins>
    </w:p>
    <w:p w:rsidR="006E3B24" w:rsidDel="00C61831" w:rsidRDefault="006E3B24" w:rsidP="00A04498">
      <w:pPr>
        <w:pStyle w:val="TOC1"/>
        <w:spacing w:before="240" w:after="72"/>
        <w:ind w:left="331" w:right="550" w:hanging="331"/>
        <w:rPr>
          <w:del w:id="81" w:author="HP" w:date="2018-03-13T12:38:00Z"/>
          <w:rFonts w:asciiTheme="minorHAnsi" w:eastAsiaTheme="minorEastAsia" w:hAnsiTheme="minorHAnsi" w:cstheme="minorBidi"/>
          <w:b w:val="0"/>
          <w:bCs w:val="0"/>
          <w:kern w:val="0"/>
          <w:lang w:eastAsia="en-US" w:bidi="bn-IN"/>
        </w:rPr>
      </w:pPr>
      <w:del w:id="82" w:author="HP" w:date="2018-03-13T12:38:00Z">
        <w:r w:rsidRPr="00C61831" w:rsidDel="00C61831">
          <w:rPr>
            <w:rStyle w:val="Hyperlink"/>
            <w:rPrChange w:id="83" w:author="HP" w:date="2018-03-13T12:38:00Z">
              <w:rPr>
                <w:rStyle w:val="Hyperlink"/>
              </w:rPr>
            </w:rPrChange>
          </w:rPr>
          <w:delText>1.</w:delText>
        </w:r>
        <w:r w:rsidDel="00C61831">
          <w:rPr>
            <w:rFonts w:asciiTheme="minorHAnsi" w:eastAsiaTheme="minorEastAsia" w:hAnsiTheme="minorHAnsi" w:cstheme="minorBidi"/>
            <w:b w:val="0"/>
            <w:bCs w:val="0"/>
            <w:kern w:val="0"/>
            <w:lang w:eastAsia="en-US" w:bidi="bn-IN"/>
          </w:rPr>
          <w:tab/>
        </w:r>
        <w:r w:rsidRPr="00C61831" w:rsidDel="00C61831">
          <w:rPr>
            <w:rStyle w:val="Hyperlink"/>
            <w:rPrChange w:id="84" w:author="HP" w:date="2018-03-13T12:38:00Z">
              <w:rPr>
                <w:rStyle w:val="Hyperlink"/>
              </w:rPr>
            </w:rPrChange>
          </w:rPr>
          <w:delText>Introduction</w:delText>
        </w:r>
        <w:r w:rsidDel="00C61831">
          <w:rPr>
            <w:webHidden/>
          </w:rPr>
          <w:tab/>
          <w:delText>1</w:delText>
        </w:r>
      </w:del>
    </w:p>
    <w:p w:rsidR="006E3B24" w:rsidDel="00C61831" w:rsidRDefault="006E3B24" w:rsidP="00A04498">
      <w:pPr>
        <w:pStyle w:val="TOC1"/>
        <w:spacing w:before="240" w:after="72"/>
        <w:ind w:left="331" w:right="550" w:hanging="331"/>
        <w:rPr>
          <w:del w:id="85" w:author="HP" w:date="2018-03-13T12:38:00Z"/>
          <w:rFonts w:asciiTheme="minorHAnsi" w:eastAsiaTheme="minorEastAsia" w:hAnsiTheme="minorHAnsi" w:cstheme="minorBidi"/>
          <w:b w:val="0"/>
          <w:bCs w:val="0"/>
          <w:kern w:val="0"/>
          <w:lang w:eastAsia="en-US" w:bidi="bn-IN"/>
        </w:rPr>
      </w:pPr>
      <w:del w:id="86" w:author="HP" w:date="2018-03-13T12:38:00Z">
        <w:r w:rsidRPr="00C61831" w:rsidDel="00C61831">
          <w:rPr>
            <w:rStyle w:val="Hyperlink"/>
            <w:rPrChange w:id="87" w:author="HP" w:date="2018-03-13T12:38:00Z">
              <w:rPr>
                <w:rStyle w:val="Hyperlink"/>
              </w:rPr>
            </w:rPrChange>
          </w:rPr>
          <w:delText>2.</w:delText>
        </w:r>
        <w:r w:rsidDel="00C61831">
          <w:rPr>
            <w:rFonts w:asciiTheme="minorHAnsi" w:eastAsiaTheme="minorEastAsia" w:hAnsiTheme="minorHAnsi" w:cstheme="minorBidi"/>
            <w:b w:val="0"/>
            <w:bCs w:val="0"/>
            <w:kern w:val="0"/>
            <w:lang w:eastAsia="en-US" w:bidi="bn-IN"/>
          </w:rPr>
          <w:tab/>
        </w:r>
        <w:r w:rsidRPr="00C61831" w:rsidDel="00C61831">
          <w:rPr>
            <w:rStyle w:val="Hyperlink"/>
            <w:rPrChange w:id="88" w:author="HP" w:date="2018-03-13T12:38:00Z">
              <w:rPr>
                <w:rStyle w:val="Hyperlink"/>
              </w:rPr>
            </w:rPrChange>
          </w:rPr>
          <w:delText>Justifications</w:delText>
        </w:r>
        <w:r w:rsidDel="00C61831">
          <w:rPr>
            <w:webHidden/>
          </w:rPr>
          <w:tab/>
          <w:delText>1</w:delText>
        </w:r>
      </w:del>
    </w:p>
    <w:p w:rsidR="006E3B24" w:rsidDel="00C61831" w:rsidRDefault="006E3B24" w:rsidP="00A04498">
      <w:pPr>
        <w:pStyle w:val="TOC1"/>
        <w:spacing w:before="240" w:after="72"/>
        <w:ind w:left="331" w:right="550" w:hanging="331"/>
        <w:rPr>
          <w:del w:id="89" w:author="HP" w:date="2018-03-13T12:38:00Z"/>
          <w:rFonts w:asciiTheme="minorHAnsi" w:eastAsiaTheme="minorEastAsia" w:hAnsiTheme="minorHAnsi" w:cstheme="minorBidi"/>
          <w:b w:val="0"/>
          <w:bCs w:val="0"/>
          <w:kern w:val="0"/>
          <w:lang w:eastAsia="en-US" w:bidi="bn-IN"/>
        </w:rPr>
      </w:pPr>
      <w:del w:id="90" w:author="HP" w:date="2018-03-13T12:38:00Z">
        <w:r w:rsidRPr="00C61831" w:rsidDel="00C61831">
          <w:rPr>
            <w:rStyle w:val="Hyperlink"/>
            <w:rPrChange w:id="91" w:author="HP" w:date="2018-03-13T12:38:00Z">
              <w:rPr>
                <w:rStyle w:val="Hyperlink"/>
              </w:rPr>
            </w:rPrChange>
          </w:rPr>
          <w:delText>3.</w:delText>
        </w:r>
        <w:r w:rsidDel="00C61831">
          <w:rPr>
            <w:rFonts w:asciiTheme="minorHAnsi" w:eastAsiaTheme="minorEastAsia" w:hAnsiTheme="minorHAnsi" w:cstheme="minorBidi"/>
            <w:b w:val="0"/>
            <w:bCs w:val="0"/>
            <w:kern w:val="0"/>
            <w:lang w:eastAsia="en-US" w:bidi="bn-IN"/>
          </w:rPr>
          <w:tab/>
        </w:r>
        <w:r w:rsidRPr="00C61831" w:rsidDel="00C61831">
          <w:rPr>
            <w:rStyle w:val="Hyperlink"/>
            <w:rPrChange w:id="92" w:author="HP" w:date="2018-03-13T12:38:00Z">
              <w:rPr>
                <w:rStyle w:val="Hyperlink"/>
              </w:rPr>
            </w:rPrChange>
          </w:rPr>
          <w:delText>Relevant Issues of ICGIAP</w:delText>
        </w:r>
        <w:r w:rsidDel="00C61831">
          <w:rPr>
            <w:webHidden/>
          </w:rPr>
          <w:tab/>
          <w:delText>1</w:delText>
        </w:r>
      </w:del>
    </w:p>
    <w:p w:rsidR="006E3B24" w:rsidDel="00C61831" w:rsidRDefault="006E3B24" w:rsidP="00A04498">
      <w:pPr>
        <w:pStyle w:val="TOC2"/>
        <w:tabs>
          <w:tab w:val="left" w:pos="1100"/>
        </w:tabs>
        <w:spacing w:after="48"/>
        <w:ind w:left="990" w:right="550" w:hanging="550"/>
        <w:rPr>
          <w:del w:id="93" w:author="HP" w:date="2018-03-13T12:38:00Z"/>
          <w:rFonts w:asciiTheme="minorHAnsi" w:eastAsiaTheme="minorEastAsia" w:hAnsiTheme="minorHAnsi" w:cstheme="minorBidi"/>
          <w:kern w:val="0"/>
          <w:szCs w:val="28"/>
          <w:lang w:eastAsia="en-US" w:bidi="bn-IN"/>
        </w:rPr>
      </w:pPr>
      <w:del w:id="94" w:author="HP" w:date="2018-03-13T12:38:00Z">
        <w:r w:rsidRPr="00C61831" w:rsidDel="00C61831">
          <w:rPr>
            <w:rStyle w:val="Hyperlink"/>
            <w:rPrChange w:id="95" w:author="HP" w:date="2018-03-13T12:38:00Z">
              <w:rPr>
                <w:rStyle w:val="Hyperlink"/>
              </w:rPr>
            </w:rPrChange>
          </w:rPr>
          <w:delText>3.1</w:delText>
        </w:r>
        <w:r w:rsidDel="00C61831">
          <w:rPr>
            <w:rFonts w:asciiTheme="minorHAnsi" w:eastAsiaTheme="minorEastAsia" w:hAnsiTheme="minorHAnsi" w:cstheme="minorBidi"/>
            <w:kern w:val="0"/>
            <w:szCs w:val="28"/>
            <w:lang w:eastAsia="en-US" w:bidi="bn-IN"/>
          </w:rPr>
          <w:tab/>
        </w:r>
        <w:r w:rsidRPr="00C61831" w:rsidDel="00C61831">
          <w:rPr>
            <w:rStyle w:val="Hyperlink"/>
            <w:rPrChange w:id="96" w:author="HP" w:date="2018-03-13T12:38:00Z">
              <w:rPr>
                <w:rStyle w:val="Hyperlink"/>
              </w:rPr>
            </w:rPrChange>
          </w:rPr>
          <w:delText>Task</w:delText>
        </w:r>
        <w:r w:rsidDel="00C61831">
          <w:rPr>
            <w:webHidden/>
          </w:rPr>
          <w:tab/>
          <w:delText>1</w:delText>
        </w:r>
      </w:del>
    </w:p>
    <w:p w:rsidR="006E3B24" w:rsidDel="00C61831" w:rsidRDefault="006E3B24" w:rsidP="00A04498">
      <w:pPr>
        <w:pStyle w:val="TOC2"/>
        <w:tabs>
          <w:tab w:val="left" w:pos="1100"/>
        </w:tabs>
        <w:spacing w:after="48"/>
        <w:ind w:left="990" w:right="550" w:hanging="550"/>
        <w:rPr>
          <w:del w:id="97" w:author="HP" w:date="2018-03-13T12:38:00Z"/>
          <w:rFonts w:asciiTheme="minorHAnsi" w:eastAsiaTheme="minorEastAsia" w:hAnsiTheme="minorHAnsi" w:cstheme="minorBidi"/>
          <w:kern w:val="0"/>
          <w:szCs w:val="28"/>
          <w:lang w:eastAsia="en-US" w:bidi="bn-IN"/>
        </w:rPr>
      </w:pPr>
      <w:del w:id="98" w:author="HP" w:date="2018-03-13T12:38:00Z">
        <w:r w:rsidRPr="00C61831" w:rsidDel="00C61831">
          <w:rPr>
            <w:rStyle w:val="Hyperlink"/>
            <w:rPrChange w:id="99" w:author="HP" w:date="2018-03-13T12:38:00Z">
              <w:rPr>
                <w:rStyle w:val="Hyperlink"/>
              </w:rPr>
            </w:rPrChange>
          </w:rPr>
          <w:delText>3.2</w:delText>
        </w:r>
        <w:r w:rsidDel="00C61831">
          <w:rPr>
            <w:rFonts w:asciiTheme="minorHAnsi" w:eastAsiaTheme="minorEastAsia" w:hAnsiTheme="minorHAnsi" w:cstheme="minorBidi"/>
            <w:kern w:val="0"/>
            <w:szCs w:val="28"/>
            <w:lang w:eastAsia="en-US" w:bidi="bn-IN"/>
          </w:rPr>
          <w:tab/>
        </w:r>
        <w:r w:rsidRPr="00C61831" w:rsidDel="00C61831">
          <w:rPr>
            <w:rStyle w:val="Hyperlink"/>
            <w:rPrChange w:id="100" w:author="HP" w:date="2018-03-13T12:38:00Z">
              <w:rPr>
                <w:rStyle w:val="Hyperlink"/>
              </w:rPr>
            </w:rPrChange>
          </w:rPr>
          <w:delText>Action by</w:delText>
        </w:r>
        <w:r w:rsidDel="00C61831">
          <w:rPr>
            <w:webHidden/>
          </w:rPr>
          <w:tab/>
          <w:delText>1</w:delText>
        </w:r>
      </w:del>
    </w:p>
    <w:p w:rsidR="006E3B24" w:rsidDel="00C61831" w:rsidRDefault="006E3B24" w:rsidP="00A04498">
      <w:pPr>
        <w:pStyle w:val="TOC2"/>
        <w:tabs>
          <w:tab w:val="left" w:pos="1100"/>
        </w:tabs>
        <w:spacing w:after="48"/>
        <w:ind w:left="990" w:right="550" w:hanging="550"/>
        <w:rPr>
          <w:del w:id="101" w:author="HP" w:date="2018-03-13T12:38:00Z"/>
          <w:rFonts w:asciiTheme="minorHAnsi" w:eastAsiaTheme="minorEastAsia" w:hAnsiTheme="minorHAnsi" w:cstheme="minorBidi"/>
          <w:kern w:val="0"/>
          <w:szCs w:val="28"/>
          <w:lang w:eastAsia="en-US" w:bidi="bn-IN"/>
        </w:rPr>
      </w:pPr>
      <w:del w:id="102" w:author="HP" w:date="2018-03-13T12:38:00Z">
        <w:r w:rsidRPr="00C61831" w:rsidDel="00C61831">
          <w:rPr>
            <w:rStyle w:val="Hyperlink"/>
            <w:rPrChange w:id="103" w:author="HP" w:date="2018-03-13T12:38:00Z">
              <w:rPr>
                <w:rStyle w:val="Hyperlink"/>
              </w:rPr>
            </w:rPrChange>
          </w:rPr>
          <w:delText>3.3</w:delText>
        </w:r>
        <w:r w:rsidDel="00C61831">
          <w:rPr>
            <w:rFonts w:asciiTheme="minorHAnsi" w:eastAsiaTheme="minorEastAsia" w:hAnsiTheme="minorHAnsi" w:cstheme="minorBidi"/>
            <w:kern w:val="0"/>
            <w:szCs w:val="28"/>
            <w:lang w:eastAsia="en-US" w:bidi="bn-IN"/>
          </w:rPr>
          <w:tab/>
        </w:r>
        <w:r w:rsidRPr="00C61831" w:rsidDel="00C61831">
          <w:rPr>
            <w:rStyle w:val="Hyperlink"/>
            <w:rPrChange w:id="104" w:author="HP" w:date="2018-03-13T12:38:00Z">
              <w:rPr>
                <w:rStyle w:val="Hyperlink"/>
              </w:rPr>
            </w:rPrChange>
          </w:rPr>
          <w:delText>Time Schedule</w:delText>
        </w:r>
        <w:r w:rsidDel="00C61831">
          <w:rPr>
            <w:webHidden/>
          </w:rPr>
          <w:tab/>
          <w:delText>1</w:delText>
        </w:r>
      </w:del>
    </w:p>
    <w:p w:rsidR="006E3B24" w:rsidDel="00C61831" w:rsidRDefault="006E3B24" w:rsidP="00A04498">
      <w:pPr>
        <w:pStyle w:val="TOC2"/>
        <w:tabs>
          <w:tab w:val="left" w:pos="1100"/>
        </w:tabs>
        <w:spacing w:after="48"/>
        <w:ind w:left="990" w:right="550" w:hanging="550"/>
        <w:rPr>
          <w:del w:id="105" w:author="HP" w:date="2018-03-13T12:38:00Z"/>
          <w:rFonts w:asciiTheme="minorHAnsi" w:eastAsiaTheme="minorEastAsia" w:hAnsiTheme="minorHAnsi" w:cstheme="minorBidi"/>
          <w:kern w:val="0"/>
          <w:szCs w:val="28"/>
          <w:lang w:eastAsia="en-US" w:bidi="bn-IN"/>
        </w:rPr>
      </w:pPr>
      <w:del w:id="106" w:author="HP" w:date="2018-03-13T12:38:00Z">
        <w:r w:rsidRPr="00C61831" w:rsidDel="00C61831">
          <w:rPr>
            <w:rStyle w:val="Hyperlink"/>
            <w:rPrChange w:id="107" w:author="HP" w:date="2018-03-13T12:38:00Z">
              <w:rPr>
                <w:rStyle w:val="Hyperlink"/>
              </w:rPr>
            </w:rPrChange>
          </w:rPr>
          <w:delText>3.4</w:delText>
        </w:r>
        <w:r w:rsidDel="00C61831">
          <w:rPr>
            <w:rFonts w:asciiTheme="minorHAnsi" w:eastAsiaTheme="minorEastAsia" w:hAnsiTheme="minorHAnsi" w:cstheme="minorBidi"/>
            <w:kern w:val="0"/>
            <w:szCs w:val="28"/>
            <w:lang w:eastAsia="en-US" w:bidi="bn-IN"/>
          </w:rPr>
          <w:tab/>
        </w:r>
        <w:r w:rsidRPr="00C61831" w:rsidDel="00C61831">
          <w:rPr>
            <w:rStyle w:val="Hyperlink"/>
            <w:rPrChange w:id="108" w:author="HP" w:date="2018-03-13T12:38:00Z">
              <w:rPr>
                <w:rStyle w:val="Hyperlink"/>
              </w:rPr>
            </w:rPrChange>
          </w:rPr>
          <w:delText>Indicators</w:delText>
        </w:r>
        <w:r w:rsidDel="00C61831">
          <w:rPr>
            <w:webHidden/>
          </w:rPr>
          <w:tab/>
          <w:delText>2</w:delText>
        </w:r>
      </w:del>
    </w:p>
    <w:p w:rsidR="006E3B24" w:rsidDel="00C61831" w:rsidRDefault="006E3B24" w:rsidP="00A04498">
      <w:pPr>
        <w:pStyle w:val="TOC1"/>
        <w:spacing w:before="240" w:after="72"/>
        <w:ind w:left="331" w:right="550" w:hanging="331"/>
        <w:rPr>
          <w:del w:id="109" w:author="HP" w:date="2018-03-13T12:38:00Z"/>
          <w:rFonts w:asciiTheme="minorHAnsi" w:eastAsiaTheme="minorEastAsia" w:hAnsiTheme="minorHAnsi" w:cstheme="minorBidi"/>
          <w:b w:val="0"/>
          <w:bCs w:val="0"/>
          <w:kern w:val="0"/>
          <w:lang w:eastAsia="en-US" w:bidi="bn-IN"/>
        </w:rPr>
      </w:pPr>
      <w:del w:id="110" w:author="HP" w:date="2018-03-13T12:38:00Z">
        <w:r w:rsidRPr="00C61831" w:rsidDel="00C61831">
          <w:rPr>
            <w:rStyle w:val="Hyperlink"/>
            <w:rPrChange w:id="111" w:author="HP" w:date="2018-03-13T12:38:00Z">
              <w:rPr>
                <w:rStyle w:val="Hyperlink"/>
              </w:rPr>
            </w:rPrChange>
          </w:rPr>
          <w:delText>4.</w:delText>
        </w:r>
        <w:r w:rsidDel="00C61831">
          <w:rPr>
            <w:rFonts w:asciiTheme="minorHAnsi" w:eastAsiaTheme="minorEastAsia" w:hAnsiTheme="minorHAnsi" w:cstheme="minorBidi"/>
            <w:b w:val="0"/>
            <w:bCs w:val="0"/>
            <w:kern w:val="0"/>
            <w:lang w:eastAsia="en-US" w:bidi="bn-IN"/>
          </w:rPr>
          <w:tab/>
        </w:r>
        <w:r w:rsidRPr="00C61831" w:rsidDel="00C61831">
          <w:rPr>
            <w:rStyle w:val="Hyperlink"/>
            <w:rPrChange w:id="112" w:author="HP" w:date="2018-03-13T12:38:00Z">
              <w:rPr>
                <w:rStyle w:val="Hyperlink"/>
              </w:rPr>
            </w:rPrChange>
          </w:rPr>
          <w:delText>Objectives</w:delText>
        </w:r>
        <w:r w:rsidDel="00C61831">
          <w:rPr>
            <w:webHidden/>
          </w:rPr>
          <w:tab/>
          <w:delText>2</w:delText>
        </w:r>
      </w:del>
    </w:p>
    <w:p w:rsidR="006E3B24" w:rsidDel="00C61831" w:rsidRDefault="006E3B24" w:rsidP="00A04498">
      <w:pPr>
        <w:pStyle w:val="TOC1"/>
        <w:spacing w:before="240" w:after="72"/>
        <w:ind w:left="331" w:right="550" w:hanging="331"/>
        <w:rPr>
          <w:del w:id="113" w:author="HP" w:date="2018-03-13T12:38:00Z"/>
          <w:rFonts w:asciiTheme="minorHAnsi" w:eastAsiaTheme="minorEastAsia" w:hAnsiTheme="minorHAnsi" w:cstheme="minorBidi"/>
          <w:b w:val="0"/>
          <w:bCs w:val="0"/>
          <w:kern w:val="0"/>
          <w:lang w:eastAsia="en-US" w:bidi="bn-IN"/>
        </w:rPr>
      </w:pPr>
      <w:del w:id="114" w:author="HP" w:date="2018-03-13T12:38:00Z">
        <w:r w:rsidRPr="00C61831" w:rsidDel="00C61831">
          <w:rPr>
            <w:rStyle w:val="Hyperlink"/>
            <w:rPrChange w:id="115" w:author="HP" w:date="2018-03-13T12:38:00Z">
              <w:rPr>
                <w:rStyle w:val="Hyperlink"/>
              </w:rPr>
            </w:rPrChange>
          </w:rPr>
          <w:delText>5.</w:delText>
        </w:r>
        <w:r w:rsidDel="00C61831">
          <w:rPr>
            <w:rFonts w:asciiTheme="minorHAnsi" w:eastAsiaTheme="minorEastAsia" w:hAnsiTheme="minorHAnsi" w:cstheme="minorBidi"/>
            <w:b w:val="0"/>
            <w:bCs w:val="0"/>
            <w:kern w:val="0"/>
            <w:lang w:eastAsia="en-US" w:bidi="bn-IN"/>
          </w:rPr>
          <w:tab/>
        </w:r>
        <w:r w:rsidRPr="00C61831" w:rsidDel="00C61831">
          <w:rPr>
            <w:rStyle w:val="Hyperlink"/>
            <w:rPrChange w:id="116" w:author="HP" w:date="2018-03-13T12:38:00Z">
              <w:rPr>
                <w:rStyle w:val="Hyperlink"/>
              </w:rPr>
            </w:rPrChange>
          </w:rPr>
          <w:delText>Relevant Organizations, Stakeholders and their role</w:delText>
        </w:r>
        <w:r w:rsidDel="00C61831">
          <w:rPr>
            <w:webHidden/>
          </w:rPr>
          <w:tab/>
          <w:delText>2</w:delText>
        </w:r>
      </w:del>
    </w:p>
    <w:p w:rsidR="006E3B24" w:rsidDel="00C61831" w:rsidRDefault="006E3B24" w:rsidP="00A04498">
      <w:pPr>
        <w:pStyle w:val="TOC2"/>
        <w:tabs>
          <w:tab w:val="left" w:pos="1100"/>
        </w:tabs>
        <w:spacing w:after="48"/>
        <w:ind w:left="990" w:right="550" w:hanging="550"/>
        <w:rPr>
          <w:del w:id="117" w:author="HP" w:date="2018-03-13T12:38:00Z"/>
          <w:rFonts w:asciiTheme="minorHAnsi" w:eastAsiaTheme="minorEastAsia" w:hAnsiTheme="minorHAnsi" w:cstheme="minorBidi"/>
          <w:kern w:val="0"/>
          <w:szCs w:val="28"/>
          <w:lang w:eastAsia="en-US" w:bidi="bn-IN"/>
        </w:rPr>
      </w:pPr>
      <w:del w:id="118" w:author="HP" w:date="2018-03-13T12:38:00Z">
        <w:r w:rsidRPr="00C61831" w:rsidDel="00C61831">
          <w:rPr>
            <w:rStyle w:val="Hyperlink"/>
            <w:rPrChange w:id="119" w:author="HP" w:date="2018-03-13T12:38:00Z">
              <w:rPr>
                <w:rStyle w:val="Hyperlink"/>
              </w:rPr>
            </w:rPrChange>
          </w:rPr>
          <w:delText>5.1</w:delText>
        </w:r>
        <w:r w:rsidDel="00C61831">
          <w:rPr>
            <w:rFonts w:asciiTheme="minorHAnsi" w:eastAsiaTheme="minorEastAsia" w:hAnsiTheme="minorHAnsi" w:cstheme="minorBidi"/>
            <w:kern w:val="0"/>
            <w:szCs w:val="28"/>
            <w:lang w:eastAsia="en-US" w:bidi="bn-IN"/>
          </w:rPr>
          <w:tab/>
        </w:r>
        <w:r w:rsidRPr="00C61831" w:rsidDel="00C61831">
          <w:rPr>
            <w:rStyle w:val="Hyperlink"/>
            <w:rPrChange w:id="120" w:author="HP" w:date="2018-03-13T12:38:00Z">
              <w:rPr>
                <w:rStyle w:val="Hyperlink"/>
              </w:rPr>
            </w:rPrChange>
          </w:rPr>
          <w:delText>Development Authorities</w:delText>
        </w:r>
        <w:r w:rsidDel="00C61831">
          <w:rPr>
            <w:webHidden/>
          </w:rPr>
          <w:tab/>
          <w:delText>2</w:delText>
        </w:r>
      </w:del>
    </w:p>
    <w:p w:rsidR="006E3B24" w:rsidDel="00C61831" w:rsidRDefault="006E3B24" w:rsidP="00A04498">
      <w:pPr>
        <w:pStyle w:val="TOC2"/>
        <w:tabs>
          <w:tab w:val="left" w:pos="1100"/>
        </w:tabs>
        <w:spacing w:after="48"/>
        <w:ind w:left="990" w:right="550" w:hanging="550"/>
        <w:rPr>
          <w:del w:id="121" w:author="HP" w:date="2018-03-13T12:38:00Z"/>
          <w:rFonts w:asciiTheme="minorHAnsi" w:eastAsiaTheme="minorEastAsia" w:hAnsiTheme="minorHAnsi" w:cstheme="minorBidi"/>
          <w:kern w:val="0"/>
          <w:szCs w:val="28"/>
          <w:lang w:eastAsia="en-US" w:bidi="bn-IN"/>
        </w:rPr>
      </w:pPr>
      <w:del w:id="122" w:author="HP" w:date="2018-03-13T12:38:00Z">
        <w:r w:rsidRPr="00C61831" w:rsidDel="00C61831">
          <w:rPr>
            <w:rStyle w:val="Hyperlink"/>
            <w:rPrChange w:id="123" w:author="HP" w:date="2018-03-13T12:38:00Z">
              <w:rPr>
                <w:rStyle w:val="Hyperlink"/>
              </w:rPr>
            </w:rPrChange>
          </w:rPr>
          <w:delText>5.2</w:delText>
        </w:r>
        <w:r w:rsidDel="00C61831">
          <w:rPr>
            <w:rFonts w:asciiTheme="minorHAnsi" w:eastAsiaTheme="minorEastAsia" w:hAnsiTheme="minorHAnsi" w:cstheme="minorBidi"/>
            <w:kern w:val="0"/>
            <w:szCs w:val="28"/>
            <w:lang w:eastAsia="en-US" w:bidi="bn-IN"/>
          </w:rPr>
          <w:tab/>
        </w:r>
        <w:r w:rsidRPr="00C61831" w:rsidDel="00C61831">
          <w:rPr>
            <w:rStyle w:val="Hyperlink"/>
            <w:rPrChange w:id="124" w:author="HP" w:date="2018-03-13T12:38:00Z">
              <w:rPr>
                <w:rStyle w:val="Hyperlink"/>
              </w:rPr>
            </w:rPrChange>
          </w:rPr>
          <w:delText>PMO and PIU</w:delText>
        </w:r>
        <w:r w:rsidDel="00C61831">
          <w:rPr>
            <w:webHidden/>
          </w:rPr>
          <w:tab/>
          <w:delText>2</w:delText>
        </w:r>
      </w:del>
    </w:p>
    <w:p w:rsidR="006E3B24" w:rsidDel="00C61831" w:rsidRDefault="006E3B24" w:rsidP="00A04498">
      <w:pPr>
        <w:pStyle w:val="TOC2"/>
        <w:tabs>
          <w:tab w:val="left" w:pos="1100"/>
        </w:tabs>
        <w:spacing w:after="48"/>
        <w:ind w:left="990" w:right="550" w:hanging="550"/>
        <w:rPr>
          <w:del w:id="125" w:author="HP" w:date="2018-03-13T12:38:00Z"/>
          <w:rFonts w:asciiTheme="minorHAnsi" w:eastAsiaTheme="minorEastAsia" w:hAnsiTheme="minorHAnsi" w:cstheme="minorBidi"/>
          <w:kern w:val="0"/>
          <w:szCs w:val="28"/>
          <w:lang w:eastAsia="en-US" w:bidi="bn-IN"/>
        </w:rPr>
      </w:pPr>
      <w:del w:id="126" w:author="HP" w:date="2018-03-13T12:38:00Z">
        <w:r w:rsidRPr="00C61831" w:rsidDel="00C61831">
          <w:rPr>
            <w:rStyle w:val="Hyperlink"/>
            <w:rPrChange w:id="127" w:author="HP" w:date="2018-03-13T12:38:00Z">
              <w:rPr>
                <w:rStyle w:val="Hyperlink"/>
              </w:rPr>
            </w:rPrChange>
          </w:rPr>
          <w:delText>5.3</w:delText>
        </w:r>
        <w:r w:rsidDel="00C61831">
          <w:rPr>
            <w:rFonts w:asciiTheme="minorHAnsi" w:eastAsiaTheme="minorEastAsia" w:hAnsiTheme="minorHAnsi" w:cstheme="minorBidi"/>
            <w:kern w:val="0"/>
            <w:szCs w:val="28"/>
            <w:lang w:eastAsia="en-US" w:bidi="bn-IN"/>
          </w:rPr>
          <w:tab/>
        </w:r>
        <w:r w:rsidRPr="00C61831" w:rsidDel="00C61831">
          <w:rPr>
            <w:rStyle w:val="Hyperlink"/>
            <w:rPrChange w:id="128" w:author="HP" w:date="2018-03-13T12:38:00Z">
              <w:rPr>
                <w:rStyle w:val="Hyperlink"/>
              </w:rPr>
            </w:rPrChange>
          </w:rPr>
          <w:delText>Office of Town Planner / Town Planning Section</w:delText>
        </w:r>
        <w:r w:rsidDel="00C61831">
          <w:rPr>
            <w:webHidden/>
          </w:rPr>
          <w:tab/>
          <w:delText>2</w:delText>
        </w:r>
      </w:del>
    </w:p>
    <w:p w:rsidR="006E3B24" w:rsidDel="00C61831" w:rsidRDefault="006E3B24" w:rsidP="00A04498">
      <w:pPr>
        <w:pStyle w:val="TOC2"/>
        <w:tabs>
          <w:tab w:val="left" w:pos="1100"/>
        </w:tabs>
        <w:spacing w:after="48"/>
        <w:ind w:left="990" w:right="550" w:hanging="550"/>
        <w:rPr>
          <w:del w:id="129" w:author="HP" w:date="2018-03-13T12:38:00Z"/>
          <w:rFonts w:asciiTheme="minorHAnsi" w:eastAsiaTheme="minorEastAsia" w:hAnsiTheme="minorHAnsi" w:cstheme="minorBidi"/>
          <w:kern w:val="0"/>
          <w:szCs w:val="28"/>
          <w:lang w:eastAsia="en-US" w:bidi="bn-IN"/>
        </w:rPr>
      </w:pPr>
      <w:del w:id="130" w:author="HP" w:date="2018-03-13T12:38:00Z">
        <w:r w:rsidRPr="00C61831" w:rsidDel="00C61831">
          <w:rPr>
            <w:rStyle w:val="Hyperlink"/>
            <w:rPrChange w:id="131" w:author="HP" w:date="2018-03-13T12:38:00Z">
              <w:rPr>
                <w:rStyle w:val="Hyperlink"/>
              </w:rPr>
            </w:rPrChange>
          </w:rPr>
          <w:delText>5.4</w:delText>
        </w:r>
        <w:r w:rsidDel="00C61831">
          <w:rPr>
            <w:rFonts w:asciiTheme="minorHAnsi" w:eastAsiaTheme="minorEastAsia" w:hAnsiTheme="minorHAnsi" w:cstheme="minorBidi"/>
            <w:kern w:val="0"/>
            <w:szCs w:val="28"/>
            <w:lang w:eastAsia="en-US" w:bidi="bn-IN"/>
          </w:rPr>
          <w:tab/>
        </w:r>
        <w:r w:rsidRPr="00C61831" w:rsidDel="00C61831">
          <w:rPr>
            <w:rStyle w:val="Hyperlink"/>
            <w:rPrChange w:id="132" w:author="HP" w:date="2018-03-13T12:38:00Z">
              <w:rPr>
                <w:rStyle w:val="Hyperlink"/>
              </w:rPr>
            </w:rPrChange>
          </w:rPr>
          <w:delText>Standing Committee for Urban Planning and Development</w:delText>
        </w:r>
        <w:r w:rsidDel="00C61831">
          <w:rPr>
            <w:webHidden/>
          </w:rPr>
          <w:tab/>
          <w:delText>3</w:delText>
        </w:r>
      </w:del>
    </w:p>
    <w:p w:rsidR="006E3B24" w:rsidDel="00C61831" w:rsidRDefault="006E3B24" w:rsidP="00A04498">
      <w:pPr>
        <w:pStyle w:val="TOC2"/>
        <w:tabs>
          <w:tab w:val="left" w:pos="1100"/>
        </w:tabs>
        <w:spacing w:after="48"/>
        <w:ind w:left="990" w:right="550" w:hanging="550"/>
        <w:rPr>
          <w:del w:id="133" w:author="HP" w:date="2018-03-13T12:38:00Z"/>
          <w:rFonts w:asciiTheme="minorHAnsi" w:eastAsiaTheme="minorEastAsia" w:hAnsiTheme="minorHAnsi" w:cstheme="minorBidi"/>
          <w:kern w:val="0"/>
          <w:szCs w:val="28"/>
          <w:lang w:eastAsia="en-US" w:bidi="bn-IN"/>
        </w:rPr>
      </w:pPr>
      <w:del w:id="134" w:author="HP" w:date="2018-03-13T12:38:00Z">
        <w:r w:rsidRPr="00C61831" w:rsidDel="00C61831">
          <w:rPr>
            <w:rStyle w:val="Hyperlink"/>
            <w:rPrChange w:id="135" w:author="HP" w:date="2018-03-13T12:38:00Z">
              <w:rPr>
                <w:rStyle w:val="Hyperlink"/>
              </w:rPr>
            </w:rPrChange>
          </w:rPr>
          <w:delText>5.5</w:delText>
        </w:r>
        <w:r w:rsidDel="00C61831">
          <w:rPr>
            <w:rFonts w:asciiTheme="minorHAnsi" w:eastAsiaTheme="minorEastAsia" w:hAnsiTheme="minorHAnsi" w:cstheme="minorBidi"/>
            <w:kern w:val="0"/>
            <w:szCs w:val="28"/>
            <w:lang w:eastAsia="en-US" w:bidi="bn-IN"/>
          </w:rPr>
          <w:tab/>
        </w:r>
        <w:r w:rsidRPr="00C61831" w:rsidDel="00C61831">
          <w:rPr>
            <w:rStyle w:val="Hyperlink"/>
            <w:rPrChange w:id="136" w:author="HP" w:date="2018-03-13T12:38:00Z">
              <w:rPr>
                <w:rStyle w:val="Hyperlink"/>
              </w:rPr>
            </w:rPrChange>
          </w:rPr>
          <w:delText>Fire Department in the CC Area</w:delText>
        </w:r>
        <w:r w:rsidDel="00C61831">
          <w:rPr>
            <w:webHidden/>
          </w:rPr>
          <w:tab/>
          <w:delText>3</w:delText>
        </w:r>
      </w:del>
    </w:p>
    <w:p w:rsidR="006E3B24" w:rsidDel="00C61831" w:rsidRDefault="006E3B24" w:rsidP="00A04498">
      <w:pPr>
        <w:pStyle w:val="TOC2"/>
        <w:tabs>
          <w:tab w:val="left" w:pos="1100"/>
        </w:tabs>
        <w:spacing w:after="48"/>
        <w:ind w:left="990" w:right="550" w:hanging="550"/>
        <w:rPr>
          <w:del w:id="137" w:author="HP" w:date="2018-03-13T12:38:00Z"/>
          <w:rFonts w:asciiTheme="minorHAnsi" w:eastAsiaTheme="minorEastAsia" w:hAnsiTheme="minorHAnsi" w:cstheme="minorBidi"/>
          <w:kern w:val="0"/>
          <w:szCs w:val="28"/>
          <w:lang w:eastAsia="en-US" w:bidi="bn-IN"/>
        </w:rPr>
      </w:pPr>
      <w:del w:id="138" w:author="HP" w:date="2018-03-13T12:38:00Z">
        <w:r w:rsidRPr="00C61831" w:rsidDel="00C61831">
          <w:rPr>
            <w:rStyle w:val="Hyperlink"/>
            <w:rPrChange w:id="139" w:author="HP" w:date="2018-03-13T12:38:00Z">
              <w:rPr>
                <w:rStyle w:val="Hyperlink"/>
              </w:rPr>
            </w:rPrChange>
          </w:rPr>
          <w:delText>5.6</w:delText>
        </w:r>
        <w:r w:rsidDel="00C61831">
          <w:rPr>
            <w:rFonts w:asciiTheme="minorHAnsi" w:eastAsiaTheme="minorEastAsia" w:hAnsiTheme="minorHAnsi" w:cstheme="minorBidi"/>
            <w:kern w:val="0"/>
            <w:szCs w:val="28"/>
            <w:lang w:eastAsia="en-US" w:bidi="bn-IN"/>
          </w:rPr>
          <w:tab/>
        </w:r>
        <w:r w:rsidRPr="00C61831" w:rsidDel="00C61831">
          <w:rPr>
            <w:rStyle w:val="Hyperlink"/>
            <w:rPrChange w:id="140" w:author="HP" w:date="2018-03-13T12:38:00Z">
              <w:rPr>
                <w:rStyle w:val="Hyperlink"/>
              </w:rPr>
            </w:rPrChange>
          </w:rPr>
          <w:delText>Agencies for utilities</w:delText>
        </w:r>
        <w:r w:rsidDel="00C61831">
          <w:rPr>
            <w:webHidden/>
          </w:rPr>
          <w:tab/>
          <w:delText>3</w:delText>
        </w:r>
      </w:del>
    </w:p>
    <w:p w:rsidR="006E3B24" w:rsidDel="00C61831" w:rsidRDefault="006E3B24" w:rsidP="00A04498">
      <w:pPr>
        <w:pStyle w:val="TOC2"/>
        <w:tabs>
          <w:tab w:val="left" w:pos="1100"/>
        </w:tabs>
        <w:spacing w:after="48"/>
        <w:ind w:left="990" w:right="550" w:hanging="550"/>
        <w:rPr>
          <w:del w:id="141" w:author="HP" w:date="2018-03-13T12:38:00Z"/>
          <w:rFonts w:asciiTheme="minorHAnsi" w:eastAsiaTheme="minorEastAsia" w:hAnsiTheme="minorHAnsi" w:cstheme="minorBidi"/>
          <w:kern w:val="0"/>
          <w:szCs w:val="28"/>
          <w:lang w:eastAsia="en-US" w:bidi="bn-IN"/>
        </w:rPr>
      </w:pPr>
      <w:del w:id="142" w:author="HP" w:date="2018-03-13T12:38:00Z">
        <w:r w:rsidRPr="00C61831" w:rsidDel="00C61831">
          <w:rPr>
            <w:rStyle w:val="Hyperlink"/>
            <w:rPrChange w:id="143" w:author="HP" w:date="2018-03-13T12:38:00Z">
              <w:rPr>
                <w:rStyle w:val="Hyperlink"/>
              </w:rPr>
            </w:rPrChange>
          </w:rPr>
          <w:delText>5.7</w:delText>
        </w:r>
        <w:r w:rsidDel="00C61831">
          <w:rPr>
            <w:rFonts w:asciiTheme="minorHAnsi" w:eastAsiaTheme="minorEastAsia" w:hAnsiTheme="minorHAnsi" w:cstheme="minorBidi"/>
            <w:kern w:val="0"/>
            <w:szCs w:val="28"/>
            <w:lang w:eastAsia="en-US" w:bidi="bn-IN"/>
          </w:rPr>
          <w:tab/>
        </w:r>
        <w:r w:rsidRPr="00C61831" w:rsidDel="00C61831">
          <w:rPr>
            <w:rStyle w:val="Hyperlink"/>
            <w:rPrChange w:id="144" w:author="HP" w:date="2018-03-13T12:38:00Z">
              <w:rPr>
                <w:rStyle w:val="Hyperlink"/>
              </w:rPr>
            </w:rPrChange>
          </w:rPr>
          <w:delText>Taxation Department of the CC</w:delText>
        </w:r>
        <w:r w:rsidDel="00C61831">
          <w:rPr>
            <w:webHidden/>
          </w:rPr>
          <w:tab/>
          <w:delText>3</w:delText>
        </w:r>
      </w:del>
    </w:p>
    <w:p w:rsidR="006E3B24" w:rsidDel="00C61831" w:rsidRDefault="006E3B24" w:rsidP="00A04498">
      <w:pPr>
        <w:pStyle w:val="TOC2"/>
        <w:tabs>
          <w:tab w:val="left" w:pos="1100"/>
        </w:tabs>
        <w:spacing w:after="48"/>
        <w:ind w:left="990" w:right="550" w:hanging="550"/>
        <w:rPr>
          <w:del w:id="145" w:author="HP" w:date="2018-03-13T12:38:00Z"/>
          <w:rFonts w:asciiTheme="minorHAnsi" w:eastAsiaTheme="minorEastAsia" w:hAnsiTheme="minorHAnsi" w:cstheme="minorBidi"/>
          <w:kern w:val="0"/>
          <w:szCs w:val="28"/>
          <w:lang w:eastAsia="en-US" w:bidi="bn-IN"/>
        </w:rPr>
      </w:pPr>
      <w:del w:id="146" w:author="HP" w:date="2018-03-13T12:38:00Z">
        <w:r w:rsidRPr="00C61831" w:rsidDel="00C61831">
          <w:rPr>
            <w:rStyle w:val="Hyperlink"/>
            <w:rPrChange w:id="147" w:author="HP" w:date="2018-03-13T12:38:00Z">
              <w:rPr>
                <w:rStyle w:val="Hyperlink"/>
              </w:rPr>
            </w:rPrChange>
          </w:rPr>
          <w:delText>5.8</w:delText>
        </w:r>
        <w:r w:rsidDel="00C61831">
          <w:rPr>
            <w:rFonts w:asciiTheme="minorHAnsi" w:eastAsiaTheme="minorEastAsia" w:hAnsiTheme="minorHAnsi" w:cstheme="minorBidi"/>
            <w:kern w:val="0"/>
            <w:szCs w:val="28"/>
            <w:lang w:eastAsia="en-US" w:bidi="bn-IN"/>
          </w:rPr>
          <w:tab/>
        </w:r>
        <w:r w:rsidRPr="00C61831" w:rsidDel="00C61831">
          <w:rPr>
            <w:rStyle w:val="Hyperlink"/>
            <w:rPrChange w:id="148" w:author="HP" w:date="2018-03-13T12:38:00Z">
              <w:rPr>
                <w:rStyle w:val="Hyperlink"/>
              </w:rPr>
            </w:rPrChange>
          </w:rPr>
          <w:delText>WLCC and CSCC</w:delText>
        </w:r>
        <w:r w:rsidDel="00C61831">
          <w:rPr>
            <w:webHidden/>
          </w:rPr>
          <w:tab/>
          <w:delText>3</w:delText>
        </w:r>
      </w:del>
    </w:p>
    <w:p w:rsidR="006E3B24" w:rsidDel="00C61831" w:rsidRDefault="006E3B24" w:rsidP="00A04498">
      <w:pPr>
        <w:pStyle w:val="TOC1"/>
        <w:spacing w:before="240" w:after="72"/>
        <w:ind w:left="331" w:right="550" w:hanging="331"/>
        <w:rPr>
          <w:del w:id="149" w:author="HP" w:date="2018-03-13T12:38:00Z"/>
          <w:rFonts w:asciiTheme="minorHAnsi" w:eastAsiaTheme="minorEastAsia" w:hAnsiTheme="minorHAnsi" w:cstheme="minorBidi"/>
          <w:b w:val="0"/>
          <w:bCs w:val="0"/>
          <w:kern w:val="0"/>
          <w:lang w:eastAsia="en-US" w:bidi="bn-IN"/>
        </w:rPr>
      </w:pPr>
      <w:del w:id="150" w:author="HP" w:date="2018-03-13T12:38:00Z">
        <w:r w:rsidRPr="00C61831" w:rsidDel="00C61831">
          <w:rPr>
            <w:rStyle w:val="Hyperlink"/>
            <w:rPrChange w:id="151" w:author="HP" w:date="2018-03-13T12:38:00Z">
              <w:rPr>
                <w:rStyle w:val="Hyperlink"/>
              </w:rPr>
            </w:rPrChange>
          </w:rPr>
          <w:delText>6.</w:delText>
        </w:r>
        <w:r w:rsidDel="00C61831">
          <w:rPr>
            <w:rFonts w:asciiTheme="minorHAnsi" w:eastAsiaTheme="minorEastAsia" w:hAnsiTheme="minorHAnsi" w:cstheme="minorBidi"/>
            <w:b w:val="0"/>
            <w:bCs w:val="0"/>
            <w:kern w:val="0"/>
            <w:lang w:eastAsia="en-US" w:bidi="bn-IN"/>
          </w:rPr>
          <w:tab/>
        </w:r>
        <w:r w:rsidRPr="00C61831" w:rsidDel="00C61831">
          <w:rPr>
            <w:rStyle w:val="Hyperlink"/>
            <w:rPrChange w:id="152" w:author="HP" w:date="2018-03-13T12:38:00Z">
              <w:rPr>
                <w:rStyle w:val="Hyperlink"/>
              </w:rPr>
            </w:rPrChange>
          </w:rPr>
          <w:delText>Necessary Tasks and Procedures</w:delText>
        </w:r>
        <w:r w:rsidDel="00C61831">
          <w:rPr>
            <w:webHidden/>
          </w:rPr>
          <w:tab/>
          <w:delText>3</w:delText>
        </w:r>
      </w:del>
    </w:p>
    <w:p w:rsidR="006E3B24" w:rsidDel="00C61831" w:rsidRDefault="006E3B24" w:rsidP="00A04498">
      <w:pPr>
        <w:pStyle w:val="TOC2"/>
        <w:tabs>
          <w:tab w:val="left" w:pos="1100"/>
        </w:tabs>
        <w:spacing w:after="48"/>
        <w:ind w:left="990" w:right="550" w:hanging="550"/>
        <w:rPr>
          <w:del w:id="153" w:author="HP" w:date="2018-03-13T12:38:00Z"/>
          <w:rFonts w:asciiTheme="minorHAnsi" w:eastAsiaTheme="minorEastAsia" w:hAnsiTheme="minorHAnsi" w:cstheme="minorBidi"/>
          <w:kern w:val="0"/>
          <w:szCs w:val="28"/>
          <w:lang w:eastAsia="en-US" w:bidi="bn-IN"/>
        </w:rPr>
      </w:pPr>
      <w:del w:id="154" w:author="HP" w:date="2018-03-13T12:38:00Z">
        <w:r w:rsidRPr="00C61831" w:rsidDel="00C61831">
          <w:rPr>
            <w:rStyle w:val="Hyperlink"/>
            <w:rPrChange w:id="155" w:author="HP" w:date="2018-03-13T12:38:00Z">
              <w:rPr>
                <w:rStyle w:val="Hyperlink"/>
              </w:rPr>
            </w:rPrChange>
          </w:rPr>
          <w:delText>6.1</w:delText>
        </w:r>
        <w:r w:rsidDel="00C61831">
          <w:rPr>
            <w:rFonts w:asciiTheme="minorHAnsi" w:eastAsiaTheme="minorEastAsia" w:hAnsiTheme="minorHAnsi" w:cstheme="minorBidi"/>
            <w:kern w:val="0"/>
            <w:szCs w:val="28"/>
            <w:lang w:eastAsia="en-US" w:bidi="bn-IN"/>
          </w:rPr>
          <w:tab/>
        </w:r>
        <w:r w:rsidRPr="00C61831" w:rsidDel="00C61831">
          <w:rPr>
            <w:rStyle w:val="Hyperlink"/>
            <w:rPrChange w:id="156" w:author="HP" w:date="2018-03-13T12:38:00Z">
              <w:rPr>
                <w:rStyle w:val="Hyperlink"/>
              </w:rPr>
            </w:rPrChange>
          </w:rPr>
          <w:delText>Confirmation of Institutional Structure</w:delText>
        </w:r>
        <w:r w:rsidDel="00C61831">
          <w:rPr>
            <w:webHidden/>
          </w:rPr>
          <w:tab/>
          <w:delText>3</w:delText>
        </w:r>
      </w:del>
    </w:p>
    <w:p w:rsidR="006E3B24" w:rsidDel="00C61831" w:rsidRDefault="006E3B24" w:rsidP="00A04498">
      <w:pPr>
        <w:pStyle w:val="TOC2"/>
        <w:tabs>
          <w:tab w:val="left" w:pos="1100"/>
        </w:tabs>
        <w:spacing w:after="48"/>
        <w:ind w:left="990" w:right="550" w:hanging="550"/>
        <w:rPr>
          <w:del w:id="157" w:author="HP" w:date="2018-03-13T12:38:00Z"/>
          <w:rFonts w:asciiTheme="minorHAnsi" w:eastAsiaTheme="minorEastAsia" w:hAnsiTheme="minorHAnsi" w:cstheme="minorBidi"/>
          <w:kern w:val="0"/>
          <w:szCs w:val="28"/>
          <w:lang w:eastAsia="en-US" w:bidi="bn-IN"/>
        </w:rPr>
      </w:pPr>
      <w:del w:id="158" w:author="HP" w:date="2018-03-13T12:38:00Z">
        <w:r w:rsidRPr="00C61831" w:rsidDel="00C61831">
          <w:rPr>
            <w:rStyle w:val="Hyperlink"/>
            <w:rPrChange w:id="159" w:author="HP" w:date="2018-03-13T12:38:00Z">
              <w:rPr>
                <w:rStyle w:val="Hyperlink"/>
              </w:rPr>
            </w:rPrChange>
          </w:rPr>
          <w:delText>6.2</w:delText>
        </w:r>
        <w:r w:rsidDel="00C61831">
          <w:rPr>
            <w:rFonts w:asciiTheme="minorHAnsi" w:eastAsiaTheme="minorEastAsia" w:hAnsiTheme="minorHAnsi" w:cstheme="minorBidi"/>
            <w:kern w:val="0"/>
            <w:szCs w:val="28"/>
            <w:lang w:eastAsia="en-US" w:bidi="bn-IN"/>
          </w:rPr>
          <w:tab/>
        </w:r>
        <w:r w:rsidRPr="00C61831" w:rsidDel="00C61831">
          <w:rPr>
            <w:rStyle w:val="Hyperlink"/>
            <w:rPrChange w:id="160" w:author="HP" w:date="2018-03-13T12:38:00Z">
              <w:rPr>
                <w:rStyle w:val="Hyperlink"/>
              </w:rPr>
            </w:rPrChange>
          </w:rPr>
          <w:delText>Rule Preparation for Building Permission Procedure</w:delText>
        </w:r>
        <w:r w:rsidDel="00C61831">
          <w:rPr>
            <w:webHidden/>
          </w:rPr>
          <w:tab/>
          <w:delText>4</w:delText>
        </w:r>
      </w:del>
    </w:p>
    <w:p w:rsidR="006E3B24" w:rsidDel="00C61831" w:rsidRDefault="006E3B24" w:rsidP="00A04498">
      <w:pPr>
        <w:pStyle w:val="TOC2"/>
        <w:tabs>
          <w:tab w:val="left" w:pos="1100"/>
        </w:tabs>
        <w:spacing w:after="48"/>
        <w:ind w:left="990" w:right="550" w:hanging="550"/>
        <w:rPr>
          <w:del w:id="161" w:author="HP" w:date="2018-03-13T12:38:00Z"/>
          <w:rFonts w:asciiTheme="minorHAnsi" w:eastAsiaTheme="minorEastAsia" w:hAnsiTheme="minorHAnsi" w:cstheme="minorBidi"/>
          <w:kern w:val="0"/>
          <w:szCs w:val="28"/>
          <w:lang w:eastAsia="en-US" w:bidi="bn-IN"/>
        </w:rPr>
      </w:pPr>
      <w:del w:id="162" w:author="HP" w:date="2018-03-13T12:38:00Z">
        <w:r w:rsidRPr="00C61831" w:rsidDel="00C61831">
          <w:rPr>
            <w:rStyle w:val="Hyperlink"/>
            <w:rPrChange w:id="163" w:author="HP" w:date="2018-03-13T12:38:00Z">
              <w:rPr>
                <w:rStyle w:val="Hyperlink"/>
              </w:rPr>
            </w:rPrChange>
          </w:rPr>
          <w:delText>6.3</w:delText>
        </w:r>
        <w:r w:rsidDel="00C61831">
          <w:rPr>
            <w:rFonts w:asciiTheme="minorHAnsi" w:eastAsiaTheme="minorEastAsia" w:hAnsiTheme="minorHAnsi" w:cstheme="minorBidi"/>
            <w:kern w:val="0"/>
            <w:szCs w:val="28"/>
            <w:lang w:eastAsia="en-US" w:bidi="bn-IN"/>
          </w:rPr>
          <w:tab/>
        </w:r>
        <w:r w:rsidRPr="00C61831" w:rsidDel="00C61831">
          <w:rPr>
            <w:rStyle w:val="Hyperlink"/>
            <w:rPrChange w:id="164" w:author="HP" w:date="2018-03-13T12:38:00Z">
              <w:rPr>
                <w:rStyle w:val="Hyperlink"/>
              </w:rPr>
            </w:rPrChange>
          </w:rPr>
          <w:delText>Coordination with Property Tax Department</w:delText>
        </w:r>
        <w:r w:rsidDel="00C61831">
          <w:rPr>
            <w:webHidden/>
          </w:rPr>
          <w:tab/>
          <w:delText>4</w:delText>
        </w:r>
      </w:del>
    </w:p>
    <w:p w:rsidR="006E3B24" w:rsidDel="00C61831" w:rsidRDefault="006E3B24" w:rsidP="00A04498">
      <w:pPr>
        <w:pStyle w:val="TOC2"/>
        <w:tabs>
          <w:tab w:val="left" w:pos="1100"/>
        </w:tabs>
        <w:spacing w:after="48"/>
        <w:ind w:left="990" w:right="550" w:hanging="550"/>
        <w:rPr>
          <w:del w:id="165" w:author="HP" w:date="2018-03-13T12:38:00Z"/>
          <w:rFonts w:asciiTheme="minorHAnsi" w:eastAsiaTheme="minorEastAsia" w:hAnsiTheme="minorHAnsi" w:cstheme="minorBidi"/>
          <w:kern w:val="0"/>
          <w:szCs w:val="28"/>
          <w:lang w:eastAsia="en-US" w:bidi="bn-IN"/>
        </w:rPr>
      </w:pPr>
      <w:del w:id="166" w:author="HP" w:date="2018-03-13T12:38:00Z">
        <w:r w:rsidRPr="00C61831" w:rsidDel="00C61831">
          <w:rPr>
            <w:rStyle w:val="Hyperlink"/>
            <w:rPrChange w:id="167" w:author="HP" w:date="2018-03-13T12:38:00Z">
              <w:rPr>
                <w:rStyle w:val="Hyperlink"/>
              </w:rPr>
            </w:rPrChange>
          </w:rPr>
          <w:delText>6.4</w:delText>
        </w:r>
        <w:r w:rsidDel="00C61831">
          <w:rPr>
            <w:rFonts w:asciiTheme="minorHAnsi" w:eastAsiaTheme="minorEastAsia" w:hAnsiTheme="minorHAnsi" w:cstheme="minorBidi"/>
            <w:kern w:val="0"/>
            <w:szCs w:val="28"/>
            <w:lang w:eastAsia="en-US" w:bidi="bn-IN"/>
          </w:rPr>
          <w:tab/>
        </w:r>
        <w:r w:rsidRPr="00C61831" w:rsidDel="00C61831">
          <w:rPr>
            <w:rStyle w:val="Hyperlink"/>
            <w:rPrChange w:id="168" w:author="HP" w:date="2018-03-13T12:38:00Z">
              <w:rPr>
                <w:rStyle w:val="Hyperlink"/>
              </w:rPr>
            </w:rPrChange>
          </w:rPr>
          <w:delText>Action against Illegal Land Developments and Buildings</w:delText>
        </w:r>
        <w:r w:rsidDel="00C61831">
          <w:rPr>
            <w:webHidden/>
          </w:rPr>
          <w:tab/>
          <w:delText>4</w:delText>
        </w:r>
      </w:del>
    </w:p>
    <w:p w:rsidR="006E3B24" w:rsidDel="00C61831" w:rsidRDefault="006E3B24" w:rsidP="00A04498">
      <w:pPr>
        <w:pStyle w:val="TOC1"/>
        <w:spacing w:before="240" w:after="72"/>
        <w:ind w:left="331" w:right="550" w:hanging="331"/>
        <w:rPr>
          <w:del w:id="169" w:author="HP" w:date="2018-03-13T12:38:00Z"/>
          <w:rFonts w:asciiTheme="minorHAnsi" w:eastAsiaTheme="minorEastAsia" w:hAnsiTheme="minorHAnsi" w:cstheme="minorBidi"/>
          <w:b w:val="0"/>
          <w:bCs w:val="0"/>
          <w:kern w:val="0"/>
          <w:lang w:eastAsia="en-US" w:bidi="bn-IN"/>
        </w:rPr>
      </w:pPr>
      <w:del w:id="170" w:author="HP" w:date="2018-03-13T12:38:00Z">
        <w:r w:rsidRPr="00C61831" w:rsidDel="00C61831">
          <w:rPr>
            <w:rStyle w:val="Hyperlink"/>
            <w:rPrChange w:id="171" w:author="HP" w:date="2018-03-13T12:38:00Z">
              <w:rPr>
                <w:rStyle w:val="Hyperlink"/>
              </w:rPr>
            </w:rPrChange>
          </w:rPr>
          <w:delText>7.</w:delText>
        </w:r>
        <w:r w:rsidDel="00C61831">
          <w:rPr>
            <w:rFonts w:asciiTheme="minorHAnsi" w:eastAsiaTheme="minorEastAsia" w:hAnsiTheme="minorHAnsi" w:cstheme="minorBidi"/>
            <w:b w:val="0"/>
            <w:bCs w:val="0"/>
            <w:kern w:val="0"/>
            <w:lang w:eastAsia="en-US" w:bidi="bn-IN"/>
          </w:rPr>
          <w:tab/>
        </w:r>
        <w:r w:rsidRPr="00C61831" w:rsidDel="00C61831">
          <w:rPr>
            <w:rStyle w:val="Hyperlink"/>
            <w:rPrChange w:id="172" w:author="HP" w:date="2018-03-13T12:38:00Z">
              <w:rPr>
                <w:rStyle w:val="Hyperlink"/>
              </w:rPr>
            </w:rPrChange>
          </w:rPr>
          <w:delText>Implementation Schedule</w:delText>
        </w:r>
        <w:r w:rsidDel="00C61831">
          <w:rPr>
            <w:webHidden/>
          </w:rPr>
          <w:tab/>
          <w:delText>4</w:delText>
        </w:r>
      </w:del>
    </w:p>
    <w:p w:rsidR="006E3B24" w:rsidDel="00C61831" w:rsidRDefault="006E3B24" w:rsidP="00A04498">
      <w:pPr>
        <w:pStyle w:val="TOC1"/>
        <w:spacing w:before="240" w:after="72"/>
        <w:ind w:left="331" w:right="550" w:hanging="331"/>
        <w:rPr>
          <w:del w:id="173" w:author="HP" w:date="2018-03-13T12:38:00Z"/>
          <w:rFonts w:asciiTheme="minorHAnsi" w:eastAsiaTheme="minorEastAsia" w:hAnsiTheme="minorHAnsi" w:cstheme="minorBidi"/>
          <w:b w:val="0"/>
          <w:bCs w:val="0"/>
          <w:kern w:val="0"/>
          <w:lang w:eastAsia="en-US" w:bidi="bn-IN"/>
        </w:rPr>
      </w:pPr>
      <w:del w:id="174" w:author="HP" w:date="2018-03-13T12:38:00Z">
        <w:r w:rsidRPr="00C61831" w:rsidDel="00C61831">
          <w:rPr>
            <w:rStyle w:val="Hyperlink"/>
            <w:rPrChange w:id="175" w:author="HP" w:date="2018-03-13T12:38:00Z">
              <w:rPr>
                <w:rStyle w:val="Hyperlink"/>
              </w:rPr>
            </w:rPrChange>
          </w:rPr>
          <w:delText>8.</w:delText>
        </w:r>
        <w:r w:rsidDel="00C61831">
          <w:rPr>
            <w:rFonts w:asciiTheme="minorHAnsi" w:eastAsiaTheme="minorEastAsia" w:hAnsiTheme="minorHAnsi" w:cstheme="minorBidi"/>
            <w:b w:val="0"/>
            <w:bCs w:val="0"/>
            <w:kern w:val="0"/>
            <w:lang w:eastAsia="en-US" w:bidi="bn-IN"/>
          </w:rPr>
          <w:tab/>
        </w:r>
        <w:r w:rsidRPr="00C61831" w:rsidDel="00C61831">
          <w:rPr>
            <w:rStyle w:val="Hyperlink"/>
            <w:rPrChange w:id="176" w:author="HP" w:date="2018-03-13T12:38:00Z">
              <w:rPr>
                <w:rStyle w:val="Hyperlink"/>
              </w:rPr>
            </w:rPrChange>
          </w:rPr>
          <w:delText>Cost of Implementation (if necessary)</w:delText>
        </w:r>
        <w:r w:rsidDel="00C61831">
          <w:rPr>
            <w:webHidden/>
          </w:rPr>
          <w:tab/>
          <w:delText>5</w:delText>
        </w:r>
      </w:del>
    </w:p>
    <w:p w:rsidR="006E3B24" w:rsidDel="00C61831" w:rsidRDefault="006E3B24" w:rsidP="00A04498">
      <w:pPr>
        <w:pStyle w:val="TOC2"/>
        <w:tabs>
          <w:tab w:val="left" w:pos="1100"/>
        </w:tabs>
        <w:spacing w:after="48"/>
        <w:ind w:left="990" w:right="550" w:hanging="550"/>
        <w:rPr>
          <w:del w:id="177" w:author="HP" w:date="2018-03-13T12:38:00Z"/>
          <w:rFonts w:asciiTheme="minorHAnsi" w:eastAsiaTheme="minorEastAsia" w:hAnsiTheme="minorHAnsi" w:cstheme="minorBidi"/>
          <w:kern w:val="0"/>
          <w:szCs w:val="28"/>
          <w:lang w:eastAsia="en-US" w:bidi="bn-IN"/>
        </w:rPr>
      </w:pPr>
      <w:del w:id="178" w:author="HP" w:date="2018-03-13T12:38:00Z">
        <w:r w:rsidRPr="00C61831" w:rsidDel="00C61831">
          <w:rPr>
            <w:rStyle w:val="Hyperlink"/>
            <w:rPrChange w:id="179" w:author="HP" w:date="2018-03-13T12:38:00Z">
              <w:rPr>
                <w:rStyle w:val="Hyperlink"/>
              </w:rPr>
            </w:rPrChange>
          </w:rPr>
          <w:delText>8.1</w:delText>
        </w:r>
        <w:r w:rsidDel="00C61831">
          <w:rPr>
            <w:rFonts w:asciiTheme="minorHAnsi" w:eastAsiaTheme="minorEastAsia" w:hAnsiTheme="minorHAnsi" w:cstheme="minorBidi"/>
            <w:kern w:val="0"/>
            <w:szCs w:val="28"/>
            <w:lang w:eastAsia="en-US" w:bidi="bn-IN"/>
          </w:rPr>
          <w:tab/>
        </w:r>
        <w:r w:rsidRPr="00C61831" w:rsidDel="00C61831">
          <w:rPr>
            <w:rStyle w:val="Hyperlink"/>
            <w:rPrChange w:id="180" w:author="HP" w:date="2018-03-13T12:38:00Z">
              <w:rPr>
                <w:rStyle w:val="Hyperlink"/>
              </w:rPr>
            </w:rPrChange>
          </w:rPr>
          <w:delText>Employment</w:delText>
        </w:r>
        <w:r w:rsidDel="00C61831">
          <w:rPr>
            <w:webHidden/>
          </w:rPr>
          <w:tab/>
          <w:delText>5</w:delText>
        </w:r>
      </w:del>
    </w:p>
    <w:p w:rsidR="006E3B24" w:rsidDel="00C61831" w:rsidRDefault="006E3B24" w:rsidP="00C61831">
      <w:pPr>
        <w:pStyle w:val="TOC2"/>
        <w:tabs>
          <w:tab w:val="left" w:pos="1100"/>
        </w:tabs>
        <w:spacing w:after="48"/>
        <w:ind w:left="990" w:right="550" w:hanging="550"/>
        <w:rPr>
          <w:del w:id="181" w:author="HP" w:date="2018-03-13T12:38:00Z"/>
          <w:rFonts w:asciiTheme="minorHAnsi" w:eastAsiaTheme="minorEastAsia" w:hAnsiTheme="minorHAnsi" w:cstheme="minorBidi"/>
          <w:kern w:val="0"/>
          <w:szCs w:val="28"/>
          <w:lang w:eastAsia="en-US" w:bidi="bn-IN"/>
        </w:rPr>
        <w:pPrChange w:id="182" w:author="HP" w:date="2018-03-13T12:38:00Z">
          <w:pPr>
            <w:pStyle w:val="TOC2"/>
            <w:tabs>
              <w:tab w:val="left" w:pos="1100"/>
            </w:tabs>
            <w:spacing w:after="48"/>
            <w:ind w:left="990" w:right="550" w:hanging="550"/>
          </w:pPr>
        </w:pPrChange>
      </w:pPr>
      <w:del w:id="183" w:author="HP" w:date="2018-03-13T12:38:00Z">
        <w:r w:rsidRPr="00C61831" w:rsidDel="00C61831">
          <w:rPr>
            <w:rStyle w:val="Hyperlink"/>
            <w:rPrChange w:id="184" w:author="HP" w:date="2018-03-13T12:38:00Z">
              <w:rPr>
                <w:rStyle w:val="Hyperlink"/>
              </w:rPr>
            </w:rPrChange>
          </w:rPr>
          <w:delText>8.2</w:delText>
        </w:r>
        <w:r w:rsidDel="00C61831">
          <w:rPr>
            <w:rFonts w:asciiTheme="minorHAnsi" w:eastAsiaTheme="minorEastAsia" w:hAnsiTheme="minorHAnsi" w:cstheme="minorBidi"/>
            <w:kern w:val="0"/>
            <w:szCs w:val="28"/>
            <w:lang w:eastAsia="en-US" w:bidi="bn-IN"/>
          </w:rPr>
          <w:tab/>
        </w:r>
        <w:r w:rsidRPr="00C61831" w:rsidDel="00C61831">
          <w:rPr>
            <w:rStyle w:val="Hyperlink"/>
            <w:rPrChange w:id="185" w:author="HP" w:date="2018-03-13T12:38:00Z">
              <w:rPr>
                <w:rStyle w:val="Hyperlink"/>
              </w:rPr>
            </w:rPrChange>
          </w:rPr>
          <w:delText>Training</w:delText>
        </w:r>
        <w:r w:rsidDel="00C61831">
          <w:rPr>
            <w:webHidden/>
          </w:rPr>
          <w:tab/>
          <w:delText>5</w:delText>
        </w:r>
      </w:del>
    </w:p>
    <w:p w:rsidR="00913FA2" w:rsidRDefault="000505F2" w:rsidP="005B61EA">
      <w:pPr>
        <w:pStyle w:val="TOC1"/>
        <w:spacing w:before="240" w:after="72"/>
        <w:ind w:left="331" w:right="550" w:hanging="331"/>
      </w:pPr>
      <w:r w:rsidRPr="005B61EA">
        <w:fldChar w:fldCharType="end"/>
      </w:r>
    </w:p>
    <w:p w:rsidR="005B61EA" w:rsidRPr="005B61EA" w:rsidDel="006E3B24" w:rsidRDefault="00913FA2" w:rsidP="00913FA2">
      <w:pPr>
        <w:rPr>
          <w:del w:id="186" w:author="HP" w:date="2018-01-14T16:20:00Z"/>
        </w:rPr>
      </w:pPr>
      <w:del w:id="187" w:author="HP" w:date="2018-01-14T16:20:00Z">
        <w:r w:rsidDel="006E3B24">
          <w:br w:type="page"/>
        </w:r>
      </w:del>
    </w:p>
    <w:p w:rsidR="005B61EA" w:rsidRPr="005B61EA" w:rsidDel="006E3B24" w:rsidRDefault="005B61EA" w:rsidP="005B61EA">
      <w:pPr>
        <w:rPr>
          <w:del w:id="188" w:author="HP" w:date="2018-01-14T16:20:00Z"/>
        </w:rPr>
      </w:pPr>
    </w:p>
    <w:p w:rsidR="005B61EA" w:rsidRPr="005B61EA" w:rsidDel="006E3B24" w:rsidRDefault="005B61EA" w:rsidP="005B61EA">
      <w:pPr>
        <w:adjustRightInd w:val="0"/>
        <w:rPr>
          <w:del w:id="189" w:author="HP" w:date="2018-01-14T16:20:00Z"/>
          <w:rFonts w:cs="Arial"/>
          <w:b/>
        </w:rPr>
      </w:pPr>
    </w:p>
    <w:p w:rsidR="000505F2" w:rsidRDefault="000505F2" w:rsidP="000505F2">
      <w:pPr>
        <w:rPr>
          <w:rFonts w:cs="Arial"/>
          <w:b/>
          <w:sz w:val="28"/>
          <w:szCs w:val="28"/>
        </w:rPr>
        <w:pPrChange w:id="190" w:author="HP" w:date="2018-01-14T16:20:00Z">
          <w:pPr>
            <w:adjustRightInd w:val="0"/>
            <w:jc w:val="center"/>
          </w:pPr>
        </w:pPrChange>
      </w:pPr>
    </w:p>
    <w:p w:rsidR="002A17A7" w:rsidRDefault="002A17A7" w:rsidP="008F0F0E">
      <w:pPr>
        <w:pStyle w:val="Heading1"/>
        <w:spacing w:after="240"/>
        <w:sectPr w:rsidR="002A17A7" w:rsidSect="00E933EE">
          <w:headerReference w:type="even" r:id="rId16"/>
          <w:headerReference w:type="default" r:id="rId17"/>
          <w:footerReference w:type="default" r:id="rId18"/>
          <w:headerReference w:type="first" r:id="rId19"/>
          <w:footerReference w:type="first" r:id="rId20"/>
          <w:pgSz w:w="11906" w:h="16838" w:code="9"/>
          <w:pgMar w:top="1985" w:right="1701" w:bottom="1701" w:left="1701" w:header="709" w:footer="709" w:gutter="0"/>
          <w:pgNumType w:start="1"/>
          <w:cols w:space="708"/>
          <w:docGrid w:linePitch="360"/>
        </w:sectPr>
      </w:pPr>
    </w:p>
    <w:p w:rsidR="00BA5481" w:rsidRDefault="00BA5481" w:rsidP="008F0F0E">
      <w:pPr>
        <w:pStyle w:val="Heading1"/>
        <w:spacing w:after="240"/>
      </w:pPr>
      <w:bookmarkStart w:id="194" w:name="_Toc508708064"/>
      <w:r>
        <w:lastRenderedPageBreak/>
        <w:t>Introduction</w:t>
      </w:r>
      <w:bookmarkEnd w:id="194"/>
    </w:p>
    <w:p w:rsidR="00BA5481" w:rsidRDefault="003727D6" w:rsidP="00BA5481">
      <w:pPr>
        <w:pStyle w:val="BodyText"/>
      </w:pPr>
      <w:r w:rsidRPr="003727D6">
        <w:t>Rapid urbanization accelerated by industry led economic growth has been taking place in Bangladesh. Potential of economic growth in urban areas is worthy of notice. There are 335 Local Government Institutions which cover 8% of total geographical area of Bangladesh and 30% of total population, while accounting for 60% of total national growth. On the other hand, the negative impact of dramatic change in urban areas is observed.  The negative impacts are because the functions of municipalities and city corporations prescribed in Local Government (Pourashava) Act 2009 and Local Government (City Corporation) Act 2009, which are very relevant to the demand of city dwellers and urban development, are not implemented in an appropriate manner. In order to improve the public services provided by urban local governments, several urban development projects are being or were implemented by Local Government Divisions (LGD) and local government and engineering departments (LGED) with financial assistance of different development partners and government’s own funds. Based on the experiences gained through implemented projects, effective activities for improvement of urban governance have been formulated as a program that has been well accepted. The urban governance improvement programs have been implemented to ensure good governance of those urban local government institutions namely Paurashava for equal, social harmony and planned development. Initiating urban governance improvement, LGD and LGED with financial support of JICA commenced a project named City Government Project (CGP) in 5 City Corporations.</w:t>
      </w:r>
    </w:p>
    <w:p w:rsidR="00BA5481" w:rsidRPr="00BA5481" w:rsidRDefault="00BA5481" w:rsidP="00BA5481">
      <w:pPr>
        <w:pStyle w:val="BodyText"/>
      </w:pPr>
    </w:p>
    <w:p w:rsidR="005B61EA" w:rsidRPr="008F0F0E" w:rsidRDefault="005B61EA" w:rsidP="008F0F0E">
      <w:pPr>
        <w:pStyle w:val="Heading1"/>
        <w:spacing w:after="240"/>
      </w:pPr>
      <w:bookmarkStart w:id="195" w:name="_Toc508708065"/>
      <w:r w:rsidRPr="005B61EA">
        <w:t>Justifications</w:t>
      </w:r>
      <w:bookmarkEnd w:id="195"/>
    </w:p>
    <w:p w:rsidR="003F370C" w:rsidRDefault="003F370C" w:rsidP="005B61EA">
      <w:r>
        <w:rPr>
          <w:rFonts w:hint="eastAsia"/>
        </w:rPr>
        <w:t>B</w:t>
      </w:r>
      <w:r>
        <w:t>u</w:t>
      </w:r>
      <w:r>
        <w:rPr>
          <w:rFonts w:hint="eastAsia"/>
        </w:rPr>
        <w:t>ilding a plan</w:t>
      </w:r>
      <w:r w:rsidR="001C2810">
        <w:t>n</w:t>
      </w:r>
      <w:r>
        <w:rPr>
          <w:rFonts w:hint="eastAsia"/>
        </w:rPr>
        <w:t xml:space="preserve">ed urban area </w:t>
      </w:r>
      <w:del w:id="196" w:author="HP" w:date="2018-01-14T16:19:00Z">
        <w:r w:rsidR="001C2810" w:rsidDel="006E3B24">
          <w:delText>requires</w:delText>
        </w:r>
        <w:r w:rsidDel="006E3B24">
          <w:rPr>
            <w:rFonts w:hint="eastAsia"/>
          </w:rPr>
          <w:delText>investment</w:delText>
        </w:r>
      </w:del>
      <w:ins w:id="197" w:author="HP" w:date="2018-01-14T16:19:00Z">
        <w:r w:rsidR="006E3B24">
          <w:t>requires investment</w:t>
        </w:r>
      </w:ins>
      <w:r>
        <w:rPr>
          <w:rFonts w:hint="eastAsia"/>
        </w:rPr>
        <w:t xml:space="preserve"> for </w:t>
      </w:r>
      <w:r>
        <w:t>infrastructure</w:t>
      </w:r>
      <w:r>
        <w:rPr>
          <w:rFonts w:hint="eastAsia"/>
        </w:rPr>
        <w:t xml:space="preserve"> as well as </w:t>
      </w:r>
      <w:r w:rsidR="0077526F">
        <w:t>control</w:t>
      </w:r>
      <w:ins w:id="198" w:author="HP" w:date="2018-01-14T16:19:00Z">
        <w:r w:rsidR="006E3B24">
          <w:t xml:space="preserve"> </w:t>
        </w:r>
      </w:ins>
      <w:r w:rsidR="0077526F">
        <w:t xml:space="preserve">of private sector </w:t>
      </w:r>
      <w:r>
        <w:rPr>
          <w:rFonts w:hint="eastAsia"/>
        </w:rPr>
        <w:t xml:space="preserve">development. </w:t>
      </w:r>
      <w:r w:rsidR="001E3E07">
        <w:rPr>
          <w:rFonts w:hint="eastAsia"/>
        </w:rPr>
        <w:t xml:space="preserve">Without </w:t>
      </w:r>
      <w:r w:rsidR="001E3E07">
        <w:t>appropriate</w:t>
      </w:r>
      <w:r w:rsidR="001E3E07">
        <w:rPr>
          <w:rFonts w:hint="eastAsia"/>
        </w:rPr>
        <w:t xml:space="preserve"> development control, any CC cannot </w:t>
      </w:r>
      <w:r w:rsidR="001E3E07">
        <w:t>construct</w:t>
      </w:r>
      <w:ins w:id="199" w:author="HP" w:date="2018-01-14T16:19:00Z">
        <w:r w:rsidR="006E3B24">
          <w:t xml:space="preserve"> </w:t>
        </w:r>
      </w:ins>
      <w:r w:rsidR="009D6EB2">
        <w:t xml:space="preserve">a </w:t>
      </w:r>
      <w:r w:rsidR="00062272">
        <w:rPr>
          <w:rFonts w:hint="eastAsia"/>
        </w:rPr>
        <w:t xml:space="preserve">well </w:t>
      </w:r>
      <w:r w:rsidR="00062272">
        <w:t>organized</w:t>
      </w:r>
      <w:r w:rsidR="00062272">
        <w:rPr>
          <w:rFonts w:hint="eastAsia"/>
        </w:rPr>
        <w:t xml:space="preserve"> urban area. </w:t>
      </w:r>
      <w:r w:rsidR="009D6EB2">
        <w:t>Each of</w:t>
      </w:r>
      <w:ins w:id="200" w:author="HP" w:date="2018-01-14T16:19:00Z">
        <w:r w:rsidR="006E3B24">
          <w:t xml:space="preserve"> </w:t>
        </w:r>
      </w:ins>
      <w:r w:rsidR="001E3E07">
        <w:rPr>
          <w:rFonts w:hint="eastAsia"/>
        </w:rPr>
        <w:t>the</w:t>
      </w:r>
      <w:ins w:id="201" w:author="HP" w:date="2018-01-14T16:19:00Z">
        <w:r w:rsidR="006E3B24">
          <w:t xml:space="preserve"> </w:t>
        </w:r>
      </w:ins>
      <w:r w:rsidR="005607B4">
        <w:t>target</w:t>
      </w:r>
      <w:r w:rsidR="009D6EB2">
        <w:t>ed five</w:t>
      </w:r>
      <w:ins w:id="202" w:author="HP" w:date="2018-01-14T16:19:00Z">
        <w:r w:rsidR="006E3B24">
          <w:t xml:space="preserve"> </w:t>
        </w:r>
      </w:ins>
      <w:r w:rsidR="009D6EB2">
        <w:t>(</w:t>
      </w:r>
      <w:r w:rsidR="005607B4">
        <w:t>5</w:t>
      </w:r>
      <w:r w:rsidR="009D6EB2">
        <w:t>)</w:t>
      </w:r>
      <w:r w:rsidR="005607B4">
        <w:t xml:space="preserve"> CCs </w:t>
      </w:r>
      <w:r w:rsidR="00D53954">
        <w:t>has</w:t>
      </w:r>
      <w:r>
        <w:rPr>
          <w:rFonts w:hint="eastAsia"/>
        </w:rPr>
        <w:t xml:space="preserve"> some kind of land use plan</w:t>
      </w:r>
      <w:r w:rsidR="005607B4">
        <w:t>s</w:t>
      </w:r>
      <w:r>
        <w:rPr>
          <w:rFonts w:hint="eastAsia"/>
        </w:rPr>
        <w:t>.  All the building</w:t>
      </w:r>
      <w:r w:rsidR="009D6EB2">
        <w:t>s</w:t>
      </w:r>
      <w:r>
        <w:rPr>
          <w:rFonts w:hint="eastAsia"/>
        </w:rPr>
        <w:t xml:space="preserve"> should observe national building code</w:t>
      </w:r>
      <w:r w:rsidR="009D6EB2">
        <w:t>s</w:t>
      </w:r>
      <w:r>
        <w:rPr>
          <w:rFonts w:hint="eastAsia"/>
        </w:rPr>
        <w:t xml:space="preserve">. However, there are many </w:t>
      </w:r>
      <w:r w:rsidR="009D6EB2">
        <w:t xml:space="preserve">instances of </w:t>
      </w:r>
      <w:r>
        <w:rPr>
          <w:rFonts w:hint="eastAsia"/>
        </w:rPr>
        <w:t xml:space="preserve">illegal land use and buildings </w:t>
      </w:r>
      <w:r w:rsidR="009D6EB2">
        <w:t xml:space="preserve">not in compliance with code </w:t>
      </w:r>
      <w:r>
        <w:rPr>
          <w:rFonts w:hint="eastAsia"/>
        </w:rPr>
        <w:t>as well as squatters on public land.</w:t>
      </w:r>
      <w:ins w:id="203" w:author="HP" w:date="2018-01-14T16:19:00Z">
        <w:r w:rsidR="006E3B24">
          <w:t xml:space="preserve"> </w:t>
        </w:r>
      </w:ins>
      <w:r w:rsidR="001E3E07">
        <w:t>This guideline describes</w:t>
      </w:r>
      <w:r w:rsidR="001E3E07">
        <w:rPr>
          <w:rFonts w:hint="eastAsia"/>
        </w:rPr>
        <w:t xml:space="preserve"> how to set up </w:t>
      </w:r>
      <w:r w:rsidR="009D6EB2">
        <w:t xml:space="preserve">an </w:t>
      </w:r>
      <w:r w:rsidR="001E3E07">
        <w:t>appropriate</w:t>
      </w:r>
      <w:ins w:id="204" w:author="HP" w:date="2018-01-14T16:18:00Z">
        <w:r w:rsidR="006E3B24">
          <w:t xml:space="preserve"> </w:t>
        </w:r>
      </w:ins>
      <w:r w:rsidR="001E3E07">
        <w:t>institutional</w:t>
      </w:r>
      <w:ins w:id="205" w:author="HP" w:date="2018-01-14T16:18:00Z">
        <w:r w:rsidR="006E3B24">
          <w:t xml:space="preserve"> </w:t>
        </w:r>
      </w:ins>
      <w:r w:rsidR="001E3E07">
        <w:t>structure</w:t>
      </w:r>
      <w:ins w:id="206" w:author="HP" w:date="2018-01-14T16:18:00Z">
        <w:r w:rsidR="006E3B24">
          <w:t xml:space="preserve"> </w:t>
        </w:r>
      </w:ins>
      <w:r w:rsidR="00F10AE9">
        <w:t>to control</w:t>
      </w:r>
      <w:ins w:id="207" w:author="HP" w:date="2018-01-14T16:19:00Z">
        <w:r w:rsidR="006E3B24">
          <w:t xml:space="preserve"> </w:t>
        </w:r>
      </w:ins>
      <w:r w:rsidR="001E3E07">
        <w:rPr>
          <w:rFonts w:hint="eastAsia"/>
        </w:rPr>
        <w:t xml:space="preserve">development and how to commence </w:t>
      </w:r>
      <w:r w:rsidR="001F41C2">
        <w:rPr>
          <w:rFonts w:hint="eastAsia"/>
        </w:rPr>
        <w:t>l</w:t>
      </w:r>
      <w:r w:rsidR="001F41C2">
        <w:t>a</w:t>
      </w:r>
      <w:r w:rsidR="001F41C2">
        <w:rPr>
          <w:rFonts w:hint="eastAsia"/>
        </w:rPr>
        <w:t xml:space="preserve">w </w:t>
      </w:r>
      <w:r w:rsidR="001E3E07">
        <w:rPr>
          <w:rFonts w:hint="eastAsia"/>
        </w:rPr>
        <w:t>enforcement against illegal actors.</w:t>
      </w:r>
    </w:p>
    <w:p w:rsidR="003F370C" w:rsidRDefault="003F370C" w:rsidP="005B61EA"/>
    <w:p w:rsidR="003F370C" w:rsidRPr="005B61EA" w:rsidRDefault="003F370C" w:rsidP="005B61EA"/>
    <w:p w:rsidR="00BA5481" w:rsidRDefault="00BA5481" w:rsidP="005B61EA">
      <w:pPr>
        <w:pStyle w:val="Heading1"/>
        <w:spacing w:after="240"/>
      </w:pPr>
      <w:bookmarkStart w:id="208" w:name="_Toc508708066"/>
      <w:r>
        <w:t>Relevant Issues of ICGIAP</w:t>
      </w:r>
      <w:bookmarkEnd w:id="208"/>
    </w:p>
    <w:p w:rsidR="00BA5481" w:rsidRDefault="00BA5481" w:rsidP="00BA5481">
      <w:pPr>
        <w:pStyle w:val="Heading2"/>
      </w:pPr>
      <w:bookmarkStart w:id="209" w:name="_Toc508708067"/>
      <w:r>
        <w:t>Task</w:t>
      </w:r>
      <w:bookmarkEnd w:id="209"/>
    </w:p>
    <w:p w:rsidR="00BA5481" w:rsidRPr="003727D6" w:rsidRDefault="00BA5481" w:rsidP="00BA5481">
      <w:pPr>
        <w:tabs>
          <w:tab w:val="left" w:pos="662"/>
          <w:tab w:val="left" w:pos="751"/>
        </w:tabs>
        <w:spacing w:line="0" w:lineRule="atLeast"/>
        <w:jc w:val="left"/>
        <w:rPr>
          <w:szCs w:val="21"/>
        </w:rPr>
      </w:pPr>
      <w:r w:rsidRPr="003727D6">
        <w:rPr>
          <w:szCs w:val="21"/>
        </w:rPr>
        <w:t xml:space="preserve">There is </w:t>
      </w:r>
      <w:r w:rsidR="002D3CEA" w:rsidRPr="003727D6">
        <w:rPr>
          <w:szCs w:val="21"/>
        </w:rPr>
        <w:t>framework for</w:t>
      </w:r>
      <w:r w:rsidRPr="003727D6">
        <w:rPr>
          <w:szCs w:val="21"/>
        </w:rPr>
        <w:t xml:space="preserve"> building control in CC Act, but it is not properly conducted due to lack of manpower, regulation, awareness and appropriate procedure. This activity is to initiate appropriate building control. Tasks are given to achieve </w:t>
      </w:r>
      <w:r w:rsidR="00B57AED" w:rsidRPr="003727D6">
        <w:rPr>
          <w:szCs w:val="21"/>
        </w:rPr>
        <w:t>control</w:t>
      </w:r>
      <w:r w:rsidRPr="003727D6">
        <w:rPr>
          <w:szCs w:val="21"/>
        </w:rPr>
        <w:t xml:space="preserve"> as </w:t>
      </w:r>
      <w:r w:rsidR="00B57AED" w:rsidRPr="003727D6">
        <w:rPr>
          <w:szCs w:val="21"/>
        </w:rPr>
        <w:t>follows</w:t>
      </w:r>
      <w:r w:rsidRPr="003727D6">
        <w:rPr>
          <w:szCs w:val="21"/>
        </w:rPr>
        <w:t>;</w:t>
      </w:r>
    </w:p>
    <w:p w:rsidR="00BA5481" w:rsidRPr="003727D6" w:rsidRDefault="00BA5481" w:rsidP="00BA5481">
      <w:pPr>
        <w:pStyle w:val="ListParagraph"/>
        <w:numPr>
          <w:ilvl w:val="0"/>
          <w:numId w:val="36"/>
        </w:numPr>
        <w:tabs>
          <w:tab w:val="left" w:pos="662"/>
          <w:tab w:val="left" w:pos="751"/>
        </w:tabs>
        <w:spacing w:line="0" w:lineRule="atLeast"/>
        <w:ind w:leftChars="0" w:left="610" w:hanging="567"/>
        <w:jc w:val="left"/>
        <w:rPr>
          <w:rFonts w:ascii="Times New Roman" w:hAnsi="Times New Roman"/>
          <w:szCs w:val="21"/>
        </w:rPr>
      </w:pPr>
      <w:r w:rsidRPr="003727D6">
        <w:rPr>
          <w:rFonts w:ascii="Times New Roman" w:hAnsi="Times New Roman"/>
          <w:szCs w:val="21"/>
        </w:rPr>
        <w:t xml:space="preserve">At least one qualified </w:t>
      </w:r>
      <w:r w:rsidR="00730EC0" w:rsidRPr="003727D6">
        <w:rPr>
          <w:rFonts w:ascii="Times New Roman" w:hAnsi="Times New Roman"/>
          <w:szCs w:val="21"/>
        </w:rPr>
        <w:t xml:space="preserve">Officer </w:t>
      </w:r>
      <w:r w:rsidRPr="003727D6">
        <w:rPr>
          <w:rFonts w:ascii="Times New Roman" w:hAnsi="Times New Roman"/>
          <w:szCs w:val="21"/>
        </w:rPr>
        <w:t xml:space="preserve">in </w:t>
      </w:r>
      <w:r w:rsidR="00730EC0" w:rsidRPr="003727D6">
        <w:rPr>
          <w:rFonts w:ascii="Times New Roman" w:hAnsi="Times New Roman"/>
          <w:szCs w:val="21"/>
        </w:rPr>
        <w:t xml:space="preserve">Charge </w:t>
      </w:r>
      <w:r w:rsidRPr="003727D6">
        <w:rPr>
          <w:rFonts w:ascii="Times New Roman" w:hAnsi="Times New Roman"/>
          <w:szCs w:val="21"/>
        </w:rPr>
        <w:t>of building permission is assigned</w:t>
      </w:r>
    </w:p>
    <w:p w:rsidR="00BA5481" w:rsidRPr="003727D6" w:rsidRDefault="00E422D5" w:rsidP="00BA5481">
      <w:pPr>
        <w:pStyle w:val="ListParagraph"/>
        <w:numPr>
          <w:ilvl w:val="0"/>
          <w:numId w:val="36"/>
        </w:numPr>
        <w:tabs>
          <w:tab w:val="left" w:pos="662"/>
          <w:tab w:val="left" w:pos="751"/>
        </w:tabs>
        <w:spacing w:line="0" w:lineRule="atLeast"/>
        <w:ind w:leftChars="0" w:left="610" w:hanging="567"/>
        <w:jc w:val="left"/>
        <w:rPr>
          <w:rFonts w:ascii="Times New Roman" w:hAnsi="Times New Roman"/>
          <w:szCs w:val="21"/>
        </w:rPr>
      </w:pPr>
      <w:r w:rsidRPr="003727D6">
        <w:rPr>
          <w:rFonts w:ascii="Times New Roman" w:hAnsi="Times New Roman"/>
          <w:szCs w:val="21"/>
        </w:rPr>
        <w:t xml:space="preserve">Officers with authority to sign </w:t>
      </w:r>
      <w:r w:rsidR="00BA5481" w:rsidRPr="003727D6">
        <w:rPr>
          <w:rFonts w:ascii="Times New Roman" w:hAnsi="Times New Roman"/>
          <w:szCs w:val="21"/>
        </w:rPr>
        <w:t>application</w:t>
      </w:r>
      <w:r w:rsidRPr="003727D6">
        <w:rPr>
          <w:rFonts w:ascii="Times New Roman" w:hAnsi="Times New Roman"/>
          <w:szCs w:val="21"/>
        </w:rPr>
        <w:t>s</w:t>
      </w:r>
      <w:r w:rsidR="00BA5481" w:rsidRPr="003727D6">
        <w:rPr>
          <w:rFonts w:ascii="Times New Roman" w:hAnsi="Times New Roman"/>
          <w:szCs w:val="21"/>
        </w:rPr>
        <w:t xml:space="preserve"> are defined </w:t>
      </w:r>
    </w:p>
    <w:p w:rsidR="00BA5481" w:rsidRPr="003727D6" w:rsidRDefault="00BA5481" w:rsidP="00BA5481">
      <w:pPr>
        <w:pStyle w:val="ListParagraph"/>
        <w:numPr>
          <w:ilvl w:val="0"/>
          <w:numId w:val="36"/>
        </w:numPr>
        <w:tabs>
          <w:tab w:val="left" w:pos="662"/>
          <w:tab w:val="left" w:pos="751"/>
        </w:tabs>
        <w:spacing w:line="0" w:lineRule="atLeast"/>
        <w:ind w:leftChars="0" w:left="610" w:hanging="567"/>
        <w:jc w:val="left"/>
        <w:rPr>
          <w:rFonts w:ascii="Times New Roman" w:hAnsi="Times New Roman"/>
          <w:szCs w:val="21"/>
        </w:rPr>
      </w:pPr>
      <w:r w:rsidRPr="003727D6">
        <w:rPr>
          <w:rFonts w:ascii="Times New Roman" w:hAnsi="Times New Roman"/>
          <w:szCs w:val="21"/>
        </w:rPr>
        <w:t>Application is examined without delay</w:t>
      </w:r>
    </w:p>
    <w:p w:rsidR="00BA5481" w:rsidRPr="003727D6" w:rsidRDefault="00BA5481" w:rsidP="00BA5481">
      <w:pPr>
        <w:pStyle w:val="ListParagraph"/>
        <w:numPr>
          <w:ilvl w:val="0"/>
          <w:numId w:val="36"/>
        </w:numPr>
        <w:tabs>
          <w:tab w:val="left" w:pos="662"/>
          <w:tab w:val="left" w:pos="751"/>
        </w:tabs>
        <w:spacing w:line="0" w:lineRule="atLeast"/>
        <w:ind w:leftChars="0" w:left="610" w:hanging="567"/>
        <w:jc w:val="left"/>
        <w:rPr>
          <w:rFonts w:ascii="Times New Roman" w:hAnsi="Times New Roman"/>
          <w:szCs w:val="21"/>
        </w:rPr>
      </w:pPr>
      <w:r w:rsidRPr="003727D6">
        <w:rPr>
          <w:rFonts w:ascii="Times New Roman" w:hAnsi="Times New Roman"/>
          <w:szCs w:val="21"/>
        </w:rPr>
        <w:t xml:space="preserve">Use of permitted buildings </w:t>
      </w:r>
      <w:r w:rsidR="00730EC0" w:rsidRPr="003727D6">
        <w:rPr>
          <w:rFonts w:ascii="Times New Roman" w:hAnsi="Times New Roman"/>
          <w:szCs w:val="21"/>
        </w:rPr>
        <w:t xml:space="preserve">is </w:t>
      </w:r>
      <w:r w:rsidRPr="003727D6">
        <w:rPr>
          <w:rFonts w:ascii="Times New Roman" w:hAnsi="Times New Roman"/>
          <w:szCs w:val="21"/>
        </w:rPr>
        <w:t>consistent with land use plan</w:t>
      </w:r>
    </w:p>
    <w:p w:rsidR="00BA5481" w:rsidRPr="003727D6" w:rsidRDefault="00BA5481" w:rsidP="00BA5481">
      <w:pPr>
        <w:pStyle w:val="ListParagraph"/>
        <w:numPr>
          <w:ilvl w:val="0"/>
          <w:numId w:val="36"/>
        </w:numPr>
        <w:spacing w:line="0" w:lineRule="atLeast"/>
        <w:ind w:leftChars="0" w:left="810" w:hanging="767"/>
        <w:jc w:val="left"/>
        <w:rPr>
          <w:rFonts w:ascii="Times New Roman" w:hAnsi="Times New Roman"/>
          <w:lang w:eastAsia="ar-SA"/>
        </w:rPr>
      </w:pPr>
      <w:r w:rsidRPr="003727D6">
        <w:rPr>
          <w:rFonts w:ascii="Times New Roman" w:hAnsi="Times New Roman"/>
          <w:szCs w:val="21"/>
        </w:rPr>
        <w:t>Illegal buildings are identified</w:t>
      </w:r>
    </w:p>
    <w:p w:rsidR="00BA5481" w:rsidRPr="003727D6" w:rsidRDefault="00730EC0" w:rsidP="00BA5481">
      <w:pPr>
        <w:pStyle w:val="ListParagraph"/>
        <w:numPr>
          <w:ilvl w:val="0"/>
          <w:numId w:val="36"/>
        </w:numPr>
        <w:spacing w:line="0" w:lineRule="atLeast"/>
        <w:ind w:leftChars="0" w:left="810" w:hanging="767"/>
        <w:jc w:val="left"/>
        <w:rPr>
          <w:rFonts w:ascii="Times New Roman" w:hAnsi="Times New Roman"/>
          <w:lang w:eastAsia="ar-SA"/>
        </w:rPr>
      </w:pPr>
      <w:r w:rsidRPr="003727D6">
        <w:rPr>
          <w:rFonts w:ascii="Times New Roman" w:hAnsi="Times New Roman"/>
          <w:szCs w:val="21"/>
        </w:rPr>
        <w:t xml:space="preserve">All </w:t>
      </w:r>
      <w:r w:rsidR="00BA5481" w:rsidRPr="003727D6">
        <w:rPr>
          <w:rFonts w:ascii="Times New Roman" w:hAnsi="Times New Roman"/>
          <w:szCs w:val="21"/>
        </w:rPr>
        <w:t>action</w:t>
      </w:r>
      <w:r w:rsidRPr="003727D6">
        <w:rPr>
          <w:rFonts w:ascii="Times New Roman" w:hAnsi="Times New Roman"/>
          <w:szCs w:val="21"/>
        </w:rPr>
        <w:t>s</w:t>
      </w:r>
      <w:ins w:id="210" w:author="HP" w:date="2018-01-14T16:18:00Z">
        <w:r w:rsidR="006E3B24">
          <w:rPr>
            <w:rFonts w:ascii="Times New Roman" w:hAnsi="Times New Roman"/>
            <w:szCs w:val="21"/>
          </w:rPr>
          <w:t xml:space="preserve"> </w:t>
        </w:r>
      </w:ins>
      <w:r w:rsidRPr="003727D6">
        <w:rPr>
          <w:rFonts w:ascii="Times New Roman" w:hAnsi="Times New Roman"/>
          <w:szCs w:val="21"/>
        </w:rPr>
        <w:t>are</w:t>
      </w:r>
      <w:r w:rsidR="00BA5481" w:rsidRPr="003727D6">
        <w:rPr>
          <w:rFonts w:ascii="Times New Roman" w:hAnsi="Times New Roman"/>
          <w:szCs w:val="21"/>
        </w:rPr>
        <w:t xml:space="preserve"> taken to </w:t>
      </w:r>
      <w:r w:rsidRPr="003727D6">
        <w:rPr>
          <w:rFonts w:ascii="Times New Roman" w:hAnsi="Times New Roman"/>
          <w:szCs w:val="21"/>
        </w:rPr>
        <w:t xml:space="preserve">correct </w:t>
      </w:r>
      <w:r w:rsidR="00BA5481" w:rsidRPr="003727D6">
        <w:rPr>
          <w:rFonts w:ascii="Times New Roman" w:hAnsi="Times New Roman"/>
          <w:szCs w:val="21"/>
        </w:rPr>
        <w:t>illegal buildings</w:t>
      </w:r>
    </w:p>
    <w:p w:rsidR="00BA5481" w:rsidRPr="00BA5481" w:rsidRDefault="00BA5481" w:rsidP="00BA5481">
      <w:pPr>
        <w:pStyle w:val="ListParagraph"/>
        <w:spacing w:line="0" w:lineRule="atLeast"/>
        <w:ind w:leftChars="0" w:left="810"/>
        <w:jc w:val="left"/>
        <w:rPr>
          <w:lang w:eastAsia="ar-SA"/>
        </w:rPr>
      </w:pPr>
    </w:p>
    <w:p w:rsidR="00BA5481" w:rsidRDefault="00BA5481" w:rsidP="00BA5481">
      <w:pPr>
        <w:pStyle w:val="Heading2"/>
      </w:pPr>
      <w:bookmarkStart w:id="211" w:name="_Toc508708068"/>
      <w:r>
        <w:t>Action by</w:t>
      </w:r>
      <w:bookmarkEnd w:id="211"/>
    </w:p>
    <w:p w:rsidR="00BA5481" w:rsidRPr="003727D6" w:rsidRDefault="00BA5481" w:rsidP="00BA5481">
      <w:pPr>
        <w:pStyle w:val="BodyText"/>
        <w:rPr>
          <w:rFonts w:cs="Times New Roman"/>
          <w:szCs w:val="21"/>
        </w:rPr>
      </w:pPr>
      <w:r w:rsidRPr="003727D6">
        <w:rPr>
          <w:rFonts w:cs="Times New Roman"/>
          <w:szCs w:val="21"/>
        </w:rPr>
        <w:t>Town Planner, CEO, Mayor</w:t>
      </w:r>
    </w:p>
    <w:p w:rsidR="00BA5481" w:rsidRPr="00BA5481" w:rsidRDefault="00BA5481" w:rsidP="00BA5481">
      <w:pPr>
        <w:pStyle w:val="BodyText"/>
        <w:rPr>
          <w:lang w:eastAsia="ar-SA"/>
        </w:rPr>
      </w:pPr>
    </w:p>
    <w:p w:rsidR="00BA5481" w:rsidRDefault="00BA5481" w:rsidP="00BA5481">
      <w:pPr>
        <w:pStyle w:val="Heading2"/>
      </w:pPr>
      <w:bookmarkStart w:id="212" w:name="_Toc508708069"/>
      <w:r>
        <w:t>Time Schedule</w:t>
      </w:r>
      <w:bookmarkEnd w:id="212"/>
    </w:p>
    <w:p w:rsidR="00BA5481" w:rsidRPr="003727D6" w:rsidRDefault="00BA5481" w:rsidP="00BA5481">
      <w:pPr>
        <w:spacing w:line="0" w:lineRule="atLeast"/>
        <w:jc w:val="left"/>
        <w:rPr>
          <w:szCs w:val="21"/>
        </w:rPr>
      </w:pPr>
      <w:r w:rsidRPr="003727D6">
        <w:rPr>
          <w:szCs w:val="21"/>
        </w:rPr>
        <w:t>Task 1, 2: by mid of 1</w:t>
      </w:r>
      <w:r w:rsidRPr="003727D6">
        <w:rPr>
          <w:szCs w:val="21"/>
          <w:vertAlign w:val="superscript"/>
        </w:rPr>
        <w:t>st</w:t>
      </w:r>
      <w:r w:rsidRPr="003727D6">
        <w:rPr>
          <w:szCs w:val="21"/>
        </w:rPr>
        <w:t xml:space="preserve"> year</w:t>
      </w:r>
    </w:p>
    <w:p w:rsidR="00BA5481" w:rsidRPr="003727D6" w:rsidRDefault="00BA5481" w:rsidP="00BA5481">
      <w:pPr>
        <w:spacing w:line="0" w:lineRule="atLeast"/>
        <w:jc w:val="left"/>
        <w:rPr>
          <w:szCs w:val="21"/>
        </w:rPr>
      </w:pPr>
      <w:r w:rsidRPr="003727D6">
        <w:rPr>
          <w:szCs w:val="21"/>
        </w:rPr>
        <w:lastRenderedPageBreak/>
        <w:t>Task 3, 4: by end of 2</w:t>
      </w:r>
      <w:r w:rsidRPr="003727D6">
        <w:rPr>
          <w:szCs w:val="21"/>
          <w:vertAlign w:val="superscript"/>
        </w:rPr>
        <w:t>nd</w:t>
      </w:r>
      <w:r w:rsidRPr="003727D6">
        <w:rPr>
          <w:szCs w:val="21"/>
        </w:rPr>
        <w:t xml:space="preserve"> year</w:t>
      </w:r>
    </w:p>
    <w:p w:rsidR="00BA5481" w:rsidRPr="003727D6" w:rsidRDefault="00BA5481" w:rsidP="00BA5481">
      <w:pPr>
        <w:pStyle w:val="BodyText"/>
        <w:rPr>
          <w:rFonts w:cs="Times New Roman"/>
          <w:szCs w:val="21"/>
        </w:rPr>
      </w:pPr>
      <w:r w:rsidRPr="003727D6">
        <w:rPr>
          <w:rFonts w:cs="Times New Roman"/>
          <w:szCs w:val="21"/>
        </w:rPr>
        <w:t>Task 5, 6: by end of 4</w:t>
      </w:r>
      <w:r w:rsidRPr="003727D6">
        <w:rPr>
          <w:rFonts w:cs="Times New Roman"/>
          <w:szCs w:val="21"/>
          <w:vertAlign w:val="superscript"/>
        </w:rPr>
        <w:t>th</w:t>
      </w:r>
      <w:r w:rsidRPr="003727D6">
        <w:rPr>
          <w:rFonts w:cs="Times New Roman"/>
          <w:szCs w:val="21"/>
        </w:rPr>
        <w:t xml:space="preserve"> year</w:t>
      </w:r>
    </w:p>
    <w:p w:rsidR="00BA5481" w:rsidRPr="00BA5481" w:rsidRDefault="00BA5481" w:rsidP="00BA5481">
      <w:pPr>
        <w:pStyle w:val="BodyText"/>
        <w:rPr>
          <w:lang w:eastAsia="ar-SA"/>
        </w:rPr>
      </w:pPr>
    </w:p>
    <w:p w:rsidR="00BA5481" w:rsidRDefault="00BA5481" w:rsidP="00BA5481">
      <w:pPr>
        <w:pStyle w:val="Heading2"/>
      </w:pPr>
      <w:bookmarkStart w:id="213" w:name="_Toc508708070"/>
      <w:r>
        <w:t>Indicators</w:t>
      </w:r>
      <w:bookmarkEnd w:id="213"/>
    </w:p>
    <w:p w:rsidR="00BA5481" w:rsidRPr="0033539A" w:rsidRDefault="003727D6" w:rsidP="003727D6">
      <w:pPr>
        <w:pStyle w:val="BodyText"/>
        <w:tabs>
          <w:tab w:val="left" w:pos="2980"/>
        </w:tabs>
      </w:pPr>
      <w:r>
        <w:tab/>
      </w:r>
    </w:p>
    <w:p w:rsidR="00BA5481" w:rsidRDefault="00BA5481" w:rsidP="00BA5481">
      <w:pPr>
        <w:pStyle w:val="Heading4"/>
        <w:rPr>
          <w:lang w:eastAsia="ja-JP"/>
        </w:rPr>
      </w:pPr>
      <w:r w:rsidRPr="005B61EA">
        <w:rPr>
          <w:rFonts w:hint="eastAsia"/>
        </w:rPr>
        <w:t>1</w:t>
      </w:r>
      <w:r w:rsidRPr="005B61EA">
        <w:rPr>
          <w:rFonts w:hint="eastAsia"/>
          <w:vertAlign w:val="superscript"/>
        </w:rPr>
        <w:t>st</w:t>
      </w:r>
      <w:r w:rsidRPr="005B61EA">
        <w:rPr>
          <w:rFonts w:hint="eastAsia"/>
        </w:rPr>
        <w:t xml:space="preserve"> Stage</w:t>
      </w:r>
    </w:p>
    <w:p w:rsidR="00BA5481" w:rsidRDefault="00BA5481" w:rsidP="00BA5481">
      <w:pPr>
        <w:pStyle w:val="BodyText"/>
      </w:pPr>
      <w:r w:rsidRPr="00DA7206">
        <w:rPr>
          <w:rFonts w:cs="Times New Roman"/>
          <w:kern w:val="2"/>
          <w:sz w:val="21"/>
          <w:szCs w:val="21"/>
        </w:rPr>
        <w:t xml:space="preserve">Procedure of building permission is prepared, and </w:t>
      </w:r>
      <w:r w:rsidRPr="003727D6">
        <w:rPr>
          <w:rFonts w:cs="Times New Roman" w:hint="eastAsia"/>
          <w:kern w:val="2"/>
          <w:sz w:val="21"/>
          <w:szCs w:val="21"/>
        </w:rPr>
        <w:t>qualified</w:t>
      </w:r>
      <w:ins w:id="214" w:author="HP" w:date="2018-01-14T16:18:00Z">
        <w:r w:rsidR="006E3B24">
          <w:rPr>
            <w:rFonts w:cs="Times New Roman"/>
            <w:kern w:val="2"/>
            <w:sz w:val="21"/>
            <w:szCs w:val="21"/>
          </w:rPr>
          <w:t xml:space="preserve"> </w:t>
        </w:r>
      </w:ins>
      <w:r w:rsidR="001902C1">
        <w:rPr>
          <w:rFonts w:cs="Times New Roman"/>
          <w:kern w:val="2"/>
          <w:sz w:val="21"/>
          <w:szCs w:val="21"/>
        </w:rPr>
        <w:t>O</w:t>
      </w:r>
      <w:r w:rsidR="001902C1" w:rsidRPr="00DA7206">
        <w:rPr>
          <w:rFonts w:cs="Times New Roman"/>
          <w:kern w:val="2"/>
          <w:sz w:val="21"/>
          <w:szCs w:val="21"/>
        </w:rPr>
        <w:t xml:space="preserve">fficers </w:t>
      </w:r>
      <w:r w:rsidRPr="00DA7206">
        <w:rPr>
          <w:rFonts w:cs="Times New Roman"/>
          <w:kern w:val="2"/>
          <w:sz w:val="21"/>
          <w:szCs w:val="21"/>
        </w:rPr>
        <w:t xml:space="preserve">in </w:t>
      </w:r>
      <w:r w:rsidR="001902C1">
        <w:rPr>
          <w:rFonts w:cs="Times New Roman"/>
          <w:kern w:val="2"/>
          <w:sz w:val="21"/>
          <w:szCs w:val="21"/>
        </w:rPr>
        <w:t>C</w:t>
      </w:r>
      <w:r w:rsidR="001902C1" w:rsidRPr="00DA7206">
        <w:rPr>
          <w:rFonts w:cs="Times New Roman"/>
          <w:kern w:val="2"/>
          <w:sz w:val="21"/>
          <w:szCs w:val="21"/>
        </w:rPr>
        <w:t xml:space="preserve">harge </w:t>
      </w:r>
      <w:r w:rsidRPr="00DA7206">
        <w:rPr>
          <w:rFonts w:cs="Times New Roman"/>
          <w:kern w:val="2"/>
          <w:sz w:val="21"/>
          <w:szCs w:val="21"/>
        </w:rPr>
        <w:t>are assigned</w:t>
      </w:r>
    </w:p>
    <w:p w:rsidR="00BA5481" w:rsidRPr="005B61EA" w:rsidRDefault="00BA5481" w:rsidP="00BA5481">
      <w:pPr>
        <w:pStyle w:val="BodyText"/>
        <w:ind w:left="1271"/>
      </w:pPr>
    </w:p>
    <w:p w:rsidR="00BA5481" w:rsidRPr="00942346" w:rsidRDefault="00BA5481" w:rsidP="00BA5481">
      <w:pPr>
        <w:pStyle w:val="Heading4"/>
        <w:rPr>
          <w:lang w:eastAsia="ja-JP"/>
        </w:rPr>
      </w:pPr>
      <w:r w:rsidRPr="005B61EA">
        <w:rPr>
          <w:rFonts w:hint="eastAsia"/>
        </w:rPr>
        <w:t>2</w:t>
      </w:r>
      <w:r w:rsidRPr="005B61EA">
        <w:rPr>
          <w:rFonts w:hint="eastAsia"/>
          <w:vertAlign w:val="superscript"/>
        </w:rPr>
        <w:t>nd</w:t>
      </w:r>
      <w:r w:rsidRPr="005B61EA">
        <w:rPr>
          <w:rFonts w:hint="eastAsia"/>
        </w:rPr>
        <w:t>Stage</w:t>
      </w:r>
    </w:p>
    <w:p w:rsidR="00BA5481" w:rsidRPr="004B6624" w:rsidRDefault="00BA5481" w:rsidP="00BA5481">
      <w:pPr>
        <w:pStyle w:val="BodyText"/>
      </w:pPr>
      <w:r w:rsidRPr="00DA7206">
        <w:rPr>
          <w:rFonts w:cs="Times New Roman" w:hint="eastAsia"/>
          <w:sz w:val="21"/>
          <w:szCs w:val="21"/>
        </w:rPr>
        <w:t xml:space="preserve">Major areas of illegal land use and </w:t>
      </w:r>
      <w:r w:rsidRPr="00DA7206">
        <w:rPr>
          <w:rFonts w:cs="Times New Roman"/>
          <w:sz w:val="21"/>
          <w:szCs w:val="21"/>
        </w:rPr>
        <w:t>squatting</w:t>
      </w:r>
      <w:r w:rsidRPr="00DA7206">
        <w:rPr>
          <w:rFonts w:cs="Times New Roman" w:hint="eastAsia"/>
          <w:sz w:val="21"/>
          <w:szCs w:val="21"/>
        </w:rPr>
        <w:t xml:space="preserve"> are </w:t>
      </w:r>
      <w:r>
        <w:rPr>
          <w:rFonts w:cs="Times New Roman" w:hint="eastAsia"/>
          <w:sz w:val="21"/>
          <w:szCs w:val="21"/>
        </w:rPr>
        <w:t xml:space="preserve">identified and </w:t>
      </w:r>
      <w:r w:rsidRPr="00DA7206">
        <w:rPr>
          <w:rFonts w:cs="Times New Roman" w:hint="eastAsia"/>
          <w:sz w:val="21"/>
          <w:szCs w:val="21"/>
        </w:rPr>
        <w:t>plotted on map.</w:t>
      </w:r>
    </w:p>
    <w:p w:rsidR="00BA5481" w:rsidRPr="00BA5481" w:rsidRDefault="00BA5481" w:rsidP="00BA5481">
      <w:pPr>
        <w:pStyle w:val="BodyText"/>
      </w:pPr>
    </w:p>
    <w:p w:rsidR="005B61EA" w:rsidRPr="005B61EA" w:rsidRDefault="005B61EA" w:rsidP="008F0F0E">
      <w:pPr>
        <w:pStyle w:val="Heading1"/>
        <w:spacing w:after="240"/>
      </w:pPr>
      <w:bookmarkStart w:id="215" w:name="_Toc508708071"/>
      <w:r w:rsidRPr="005B61EA">
        <w:t>Objectives</w:t>
      </w:r>
      <w:bookmarkEnd w:id="215"/>
    </w:p>
    <w:p w:rsidR="005C4A92" w:rsidRDefault="005C4A92" w:rsidP="003F370C">
      <w:pPr>
        <w:pStyle w:val="BodyText"/>
        <w:numPr>
          <w:ilvl w:val="0"/>
          <w:numId w:val="35"/>
        </w:numPr>
        <w:ind w:hanging="309"/>
      </w:pPr>
      <w:r>
        <w:rPr>
          <w:rFonts w:hint="eastAsia"/>
        </w:rPr>
        <w:t xml:space="preserve">To build safe and sound city by </w:t>
      </w:r>
      <w:r>
        <w:t>controlling</w:t>
      </w:r>
      <w:r>
        <w:rPr>
          <w:rFonts w:hint="eastAsia"/>
        </w:rPr>
        <w:t xml:space="preserve"> private land development and building construction.</w:t>
      </w:r>
    </w:p>
    <w:p w:rsidR="005C4A92" w:rsidRDefault="005C4A92" w:rsidP="003F370C">
      <w:pPr>
        <w:pStyle w:val="BodyText"/>
        <w:numPr>
          <w:ilvl w:val="0"/>
          <w:numId w:val="35"/>
        </w:numPr>
        <w:ind w:hanging="309"/>
      </w:pPr>
      <w:r>
        <w:rPr>
          <w:rFonts w:hint="eastAsia"/>
        </w:rPr>
        <w:t xml:space="preserve">To realize </w:t>
      </w:r>
      <w:del w:id="216" w:author="Zamal" w:date="2017-10-08T16:08:00Z">
        <w:r w:rsidDel="00951A43">
          <w:rPr>
            <w:rFonts w:hint="eastAsia"/>
          </w:rPr>
          <w:delText xml:space="preserve">planed </w:delText>
        </w:r>
      </w:del>
      <w:ins w:id="217" w:author="Zamal" w:date="2017-10-08T16:08:00Z">
        <w:r w:rsidR="00951A43">
          <w:t xml:space="preserve">planned </w:t>
        </w:r>
      </w:ins>
      <w:r>
        <w:rPr>
          <w:rFonts w:hint="eastAsia"/>
        </w:rPr>
        <w:t xml:space="preserve">land use for </w:t>
      </w:r>
      <w:r>
        <w:t>controlled</w:t>
      </w:r>
      <w:r>
        <w:rPr>
          <w:rFonts w:hint="eastAsia"/>
        </w:rPr>
        <w:t xml:space="preserve"> urbanization </w:t>
      </w:r>
    </w:p>
    <w:p w:rsidR="005C4A92" w:rsidRDefault="005C4A92" w:rsidP="003F370C">
      <w:pPr>
        <w:pStyle w:val="BodyText"/>
        <w:numPr>
          <w:ilvl w:val="0"/>
          <w:numId w:val="35"/>
        </w:numPr>
        <w:ind w:hanging="309"/>
      </w:pPr>
      <w:r>
        <w:rPr>
          <w:rFonts w:hint="eastAsia"/>
        </w:rPr>
        <w:t xml:space="preserve">To register building </w:t>
      </w:r>
      <w:r>
        <w:t>propert</w:t>
      </w:r>
      <w:r>
        <w:rPr>
          <w:rFonts w:hint="eastAsia"/>
        </w:rPr>
        <w:t xml:space="preserve">ies </w:t>
      </w:r>
      <w:r>
        <w:t>appropriately</w:t>
      </w:r>
      <w:r>
        <w:rPr>
          <w:rFonts w:hint="eastAsia"/>
        </w:rPr>
        <w:t xml:space="preserve"> so </w:t>
      </w:r>
      <w:r>
        <w:t>that</w:t>
      </w:r>
      <w:r>
        <w:rPr>
          <w:rFonts w:hint="eastAsia"/>
        </w:rPr>
        <w:t xml:space="preserve"> CC can increase revenue from holding tax </w:t>
      </w:r>
    </w:p>
    <w:p w:rsidR="005C4A92" w:rsidRPr="005C4A92" w:rsidRDefault="005C4A92" w:rsidP="005C4A92">
      <w:pPr>
        <w:pStyle w:val="BodyText"/>
      </w:pPr>
    </w:p>
    <w:p w:rsidR="005B61EA" w:rsidRDefault="005B61EA" w:rsidP="005B61EA">
      <w:pPr>
        <w:pStyle w:val="Heading1"/>
        <w:spacing w:after="240"/>
      </w:pPr>
      <w:bookmarkStart w:id="218" w:name="_Toc508708072"/>
      <w:r w:rsidRPr="005B61EA">
        <w:t>Relevant Organizations, Stakeholders and their role</w:t>
      </w:r>
      <w:bookmarkEnd w:id="218"/>
    </w:p>
    <w:p w:rsidR="005607B4" w:rsidRDefault="00D90289" w:rsidP="00D90289">
      <w:pPr>
        <w:pStyle w:val="Heading2"/>
      </w:pPr>
      <w:bookmarkStart w:id="219" w:name="_Toc508708073"/>
      <w:r>
        <w:rPr>
          <w:rFonts w:hint="eastAsia"/>
        </w:rPr>
        <w:t>D</w:t>
      </w:r>
      <w:r>
        <w:t>evelopment Authorities</w:t>
      </w:r>
      <w:bookmarkEnd w:id="219"/>
    </w:p>
    <w:p w:rsidR="002C2AD2" w:rsidRDefault="002C2AD2" w:rsidP="005607B4">
      <w:pPr>
        <w:pStyle w:val="BodyText"/>
        <w:rPr>
          <w:ins w:id="220" w:author="HP" w:date="2018-01-14T16:16:00Z"/>
        </w:rPr>
      </w:pPr>
      <w:r>
        <w:rPr>
          <w:rFonts w:hint="eastAsia"/>
        </w:rPr>
        <w:t>B</w:t>
      </w:r>
      <w:r>
        <w:t>u</w:t>
      </w:r>
      <w:r>
        <w:rPr>
          <w:rFonts w:hint="eastAsia"/>
        </w:rPr>
        <w:t>ilding permission administration is handled by RAJUK (</w:t>
      </w:r>
      <w:r w:rsidR="00902BA4">
        <w:rPr>
          <w:rFonts w:hint="eastAsia"/>
        </w:rPr>
        <w:t xml:space="preserve">in </w:t>
      </w:r>
      <w:r>
        <w:rPr>
          <w:rFonts w:hint="eastAsia"/>
        </w:rPr>
        <w:t>GCC</w:t>
      </w:r>
      <w:r w:rsidR="00902BA4">
        <w:rPr>
          <w:rFonts w:hint="eastAsia"/>
        </w:rPr>
        <w:t xml:space="preserve"> and part of NCC</w:t>
      </w:r>
      <w:r>
        <w:rPr>
          <w:rFonts w:hint="eastAsia"/>
        </w:rPr>
        <w:t>), CDA (</w:t>
      </w:r>
      <w:r w:rsidR="00902BA4">
        <w:rPr>
          <w:rFonts w:hint="eastAsia"/>
        </w:rPr>
        <w:t xml:space="preserve">in </w:t>
      </w:r>
      <w:r>
        <w:rPr>
          <w:rFonts w:hint="eastAsia"/>
        </w:rPr>
        <w:t>ChCC) and CC itself (CoCC and RpCC).  T</w:t>
      </w:r>
      <w:r>
        <w:t>h</w:t>
      </w:r>
      <w:r>
        <w:rPr>
          <w:rFonts w:hint="eastAsia"/>
        </w:rPr>
        <w:t xml:space="preserve">e building permission authorities of RAJUK and CDA request applicants to </w:t>
      </w:r>
      <w:r w:rsidR="00AE465B">
        <w:t>obtain CCs</w:t>
      </w:r>
      <w:ins w:id="221" w:author="HP" w:date="2018-01-14T16:15:00Z">
        <w:r w:rsidR="006E3B24">
          <w:t xml:space="preserve"> </w:t>
        </w:r>
      </w:ins>
      <w:r>
        <w:rPr>
          <w:rFonts w:hint="eastAsia"/>
        </w:rPr>
        <w:t xml:space="preserve">agreement </w:t>
      </w:r>
      <w:r w:rsidR="00AE465B">
        <w:t>with their</w:t>
      </w:r>
      <w:r>
        <w:rPr>
          <w:rFonts w:hint="eastAsia"/>
        </w:rPr>
        <w:t xml:space="preserve"> building </w:t>
      </w:r>
      <w:r>
        <w:t>construction</w:t>
      </w:r>
      <w:ins w:id="222" w:author="HP" w:date="2018-01-14T16:15:00Z">
        <w:r w:rsidR="006E3B24">
          <w:t xml:space="preserve"> </w:t>
        </w:r>
      </w:ins>
      <w:r w:rsidR="00AE465B">
        <w:t>plans</w:t>
      </w:r>
      <w:r>
        <w:rPr>
          <w:rFonts w:hint="eastAsia"/>
        </w:rPr>
        <w:t xml:space="preserve">.  Thus all </w:t>
      </w:r>
      <w:del w:id="223" w:author="HP" w:date="2018-01-14T16:16:00Z">
        <w:r w:rsidDel="006E3B24">
          <w:rPr>
            <w:rFonts w:hint="eastAsia"/>
          </w:rPr>
          <w:delText xml:space="preserve"> </w:delText>
        </w:r>
      </w:del>
      <w:r w:rsidR="00AE465B">
        <w:t xml:space="preserve">five </w:t>
      </w:r>
      <w:r w:rsidR="00AE465B">
        <w:rPr>
          <w:rFonts w:hint="eastAsia"/>
        </w:rPr>
        <w:t>CC</w:t>
      </w:r>
      <w:r w:rsidR="00AE465B">
        <w:t>s</w:t>
      </w:r>
      <w:ins w:id="224" w:author="HP" w:date="2018-01-14T16:16:00Z">
        <w:r w:rsidR="006E3B24">
          <w:t xml:space="preserve"> </w:t>
        </w:r>
      </w:ins>
      <w:r>
        <w:rPr>
          <w:rFonts w:hint="eastAsia"/>
        </w:rPr>
        <w:t xml:space="preserve">have occasion to </w:t>
      </w:r>
      <w:r>
        <w:t>examine</w:t>
      </w:r>
      <w:r>
        <w:rPr>
          <w:rFonts w:hint="eastAsia"/>
        </w:rPr>
        <w:t xml:space="preserve"> the building </w:t>
      </w:r>
      <w:r>
        <w:t>construction</w:t>
      </w:r>
      <w:r>
        <w:rPr>
          <w:rFonts w:hint="eastAsia"/>
        </w:rPr>
        <w:t xml:space="preserve"> plan</w:t>
      </w:r>
      <w:r w:rsidR="0095606C">
        <w:t>s</w:t>
      </w:r>
      <w:r>
        <w:rPr>
          <w:rFonts w:hint="eastAsia"/>
        </w:rPr>
        <w:t xml:space="preserve">.  </w:t>
      </w:r>
    </w:p>
    <w:p w:rsidR="006E3B24" w:rsidRDefault="006E3B24" w:rsidP="005607B4">
      <w:pPr>
        <w:pStyle w:val="BodyText"/>
      </w:pPr>
    </w:p>
    <w:p w:rsidR="002C2AD2" w:rsidRDefault="002C2AD2" w:rsidP="002C2AD2">
      <w:pPr>
        <w:pStyle w:val="BodyText"/>
        <w:rPr>
          <w:ins w:id="225" w:author="HP" w:date="2018-01-14T16:16:00Z"/>
        </w:rPr>
      </w:pPr>
      <w:r>
        <w:rPr>
          <w:rFonts w:hint="eastAsia"/>
        </w:rPr>
        <w:t xml:space="preserve">In case the building plan is not </w:t>
      </w:r>
      <w:r>
        <w:t>consistent</w:t>
      </w:r>
      <w:r w:rsidR="003A6CBE">
        <w:rPr>
          <w:rFonts w:hint="eastAsia"/>
        </w:rPr>
        <w:t xml:space="preserve"> with building code, land use plan, and other </w:t>
      </w:r>
      <w:r w:rsidR="003A6CBE">
        <w:t>regulations</w:t>
      </w:r>
      <w:r w:rsidR="0095606C">
        <w:t>,</w:t>
      </w:r>
      <w:r w:rsidR="003A6CBE">
        <w:rPr>
          <w:rFonts w:hint="eastAsia"/>
        </w:rPr>
        <w:t xml:space="preserve"> CC and Development authorities should prevent the construction and give the applicant </w:t>
      </w:r>
      <w:r w:rsidR="003A6CBE">
        <w:t>necessary</w:t>
      </w:r>
      <w:r w:rsidR="003A6CBE">
        <w:rPr>
          <w:rFonts w:hint="eastAsia"/>
        </w:rPr>
        <w:t xml:space="preserve"> instructions.</w:t>
      </w:r>
      <w:bookmarkStart w:id="226" w:name="_GoBack"/>
      <w:bookmarkEnd w:id="226"/>
    </w:p>
    <w:p w:rsidR="006E3B24" w:rsidRDefault="006E3B24" w:rsidP="002C2AD2">
      <w:pPr>
        <w:pStyle w:val="BodyText"/>
      </w:pPr>
    </w:p>
    <w:p w:rsidR="003A6CBE" w:rsidRDefault="003A6CBE" w:rsidP="002C2AD2">
      <w:pPr>
        <w:pStyle w:val="BodyText"/>
      </w:pPr>
      <w:r>
        <w:rPr>
          <w:rFonts w:hint="eastAsia"/>
        </w:rPr>
        <w:t xml:space="preserve">On the other hand, there are many </w:t>
      </w:r>
      <w:r>
        <w:t>illegal</w:t>
      </w:r>
      <w:r>
        <w:rPr>
          <w:rFonts w:hint="eastAsia"/>
        </w:rPr>
        <w:t xml:space="preserve"> buildings observed in every CC. Many of them </w:t>
      </w:r>
      <w:r>
        <w:t>illegally</w:t>
      </w:r>
      <w:r>
        <w:rPr>
          <w:rFonts w:hint="eastAsia"/>
        </w:rPr>
        <w:t xml:space="preserve"> occupy public land or even canal. Even though it might be difficult for CC to evacuate them in a </w:t>
      </w:r>
      <w:r>
        <w:t>short</w:t>
      </w:r>
      <w:r>
        <w:rPr>
          <w:rFonts w:hint="eastAsia"/>
        </w:rPr>
        <w:t xml:space="preserve"> period, at least CC should recognize the reality and </w:t>
      </w:r>
      <w:r w:rsidR="0095606C">
        <w:t>notify</w:t>
      </w:r>
      <w:ins w:id="227" w:author="HP" w:date="2018-01-14T16:16:00Z">
        <w:r w:rsidR="006E3B24">
          <w:t xml:space="preserve"> </w:t>
        </w:r>
      </w:ins>
      <w:r>
        <w:rPr>
          <w:rFonts w:hint="eastAsia"/>
        </w:rPr>
        <w:t xml:space="preserve">the </w:t>
      </w:r>
      <w:r>
        <w:t>illegal</w:t>
      </w:r>
      <w:r>
        <w:rPr>
          <w:rFonts w:hint="eastAsia"/>
        </w:rPr>
        <w:t xml:space="preserve"> building </w:t>
      </w:r>
      <w:r w:rsidR="00FA3C75">
        <w:rPr>
          <w:rFonts w:hint="eastAsia"/>
        </w:rPr>
        <w:t xml:space="preserve">owners and users. </w:t>
      </w:r>
    </w:p>
    <w:p w:rsidR="002C2AD2" w:rsidRPr="002C2AD2" w:rsidRDefault="002C2AD2" w:rsidP="002C2AD2">
      <w:pPr>
        <w:pStyle w:val="BodyText"/>
      </w:pPr>
    </w:p>
    <w:p w:rsidR="005B61EA" w:rsidRDefault="005B61EA" w:rsidP="00C81FC8">
      <w:pPr>
        <w:pStyle w:val="Heading2"/>
        <w:rPr>
          <w:lang w:eastAsia="ja-JP"/>
        </w:rPr>
      </w:pPr>
      <w:bookmarkStart w:id="228" w:name="_Toc508708074"/>
      <w:r w:rsidRPr="005B61EA">
        <w:rPr>
          <w:rFonts w:hint="eastAsia"/>
        </w:rPr>
        <w:t>PMO and PIU</w:t>
      </w:r>
      <w:bookmarkEnd w:id="228"/>
    </w:p>
    <w:p w:rsidR="002C2AD2" w:rsidRDefault="002C2AD2" w:rsidP="009677E0">
      <w:pPr>
        <w:pStyle w:val="BodyText"/>
        <w:rPr>
          <w:ins w:id="229" w:author="HP" w:date="2018-01-14T16:17:00Z"/>
        </w:rPr>
      </w:pPr>
      <w:r>
        <w:rPr>
          <w:rFonts w:hint="eastAsia"/>
        </w:rPr>
        <w:t xml:space="preserve">PMO and PIU shall consider the necessary </w:t>
      </w:r>
      <w:r>
        <w:t>knowledge</w:t>
      </w:r>
      <w:r>
        <w:rPr>
          <w:rFonts w:hint="eastAsia"/>
        </w:rPr>
        <w:t xml:space="preserve"> and skill of the building control officer of the CC and make adequate coordination</w:t>
      </w:r>
      <w:r w:rsidR="00FA3C75">
        <w:rPr>
          <w:rFonts w:hint="eastAsia"/>
        </w:rPr>
        <w:t>.</w:t>
      </w:r>
    </w:p>
    <w:p w:rsidR="006E3B24" w:rsidRDefault="006E3B24" w:rsidP="009677E0">
      <w:pPr>
        <w:pStyle w:val="BodyText"/>
      </w:pPr>
    </w:p>
    <w:p w:rsidR="00FA3C75" w:rsidRDefault="00FA3C75" w:rsidP="009677E0">
      <w:pPr>
        <w:pStyle w:val="BodyText"/>
      </w:pPr>
      <w:r>
        <w:rPr>
          <w:rFonts w:hint="eastAsia"/>
        </w:rPr>
        <w:t>ICGP include</w:t>
      </w:r>
      <w:r w:rsidR="001465C7">
        <w:t>s</w:t>
      </w:r>
      <w:r>
        <w:rPr>
          <w:rFonts w:hint="eastAsia"/>
        </w:rPr>
        <w:t xml:space="preserve"> feasibility study. Especially the </w:t>
      </w:r>
      <w:r>
        <w:t>illegal</w:t>
      </w:r>
      <w:r>
        <w:rPr>
          <w:rFonts w:hint="eastAsia"/>
        </w:rPr>
        <w:t xml:space="preserve"> buildings in the proposed sites of the prospective projects shall be </w:t>
      </w:r>
      <w:r>
        <w:t>identified</w:t>
      </w:r>
      <w:r>
        <w:rPr>
          <w:rFonts w:hint="eastAsia"/>
        </w:rPr>
        <w:t xml:space="preserve"> and </w:t>
      </w:r>
      <w:r w:rsidR="001465C7">
        <w:t>notified</w:t>
      </w:r>
      <w:ins w:id="230" w:author="HP" w:date="2018-01-14T16:16:00Z">
        <w:r w:rsidR="006E3B24">
          <w:t xml:space="preserve"> </w:t>
        </w:r>
      </w:ins>
      <w:r w:rsidR="00F52ED3">
        <w:rPr>
          <w:rFonts w:hint="eastAsia"/>
        </w:rPr>
        <w:t>accordingly.</w:t>
      </w:r>
    </w:p>
    <w:p w:rsidR="00F52ED3" w:rsidRPr="002C2AD2" w:rsidRDefault="00F52ED3" w:rsidP="009677E0">
      <w:pPr>
        <w:pStyle w:val="BodyText"/>
      </w:pPr>
    </w:p>
    <w:p w:rsidR="00942346" w:rsidRDefault="00942346" w:rsidP="00C81FC8">
      <w:pPr>
        <w:pStyle w:val="Heading2"/>
      </w:pPr>
      <w:bookmarkStart w:id="231" w:name="_Toc508708075"/>
      <w:r>
        <w:rPr>
          <w:rFonts w:hint="eastAsia"/>
          <w:lang w:eastAsia="ja-JP"/>
        </w:rPr>
        <w:t xml:space="preserve">Office of </w:t>
      </w:r>
      <w:r w:rsidR="00D90289">
        <w:rPr>
          <w:rFonts w:hint="eastAsia"/>
          <w:lang w:eastAsia="ja-JP"/>
        </w:rPr>
        <w:t>Town Planner / Town Planning Section</w:t>
      </w:r>
      <w:bookmarkEnd w:id="231"/>
    </w:p>
    <w:p w:rsidR="002C5C09" w:rsidRDefault="002C5C09" w:rsidP="009677E0">
      <w:pPr>
        <w:pStyle w:val="BodyText"/>
      </w:pPr>
      <w:r>
        <w:rPr>
          <w:rFonts w:hint="eastAsia"/>
        </w:rPr>
        <w:t>T</w:t>
      </w:r>
      <w:r>
        <w:t>h</w:t>
      </w:r>
      <w:r w:rsidR="00D90289">
        <w:rPr>
          <w:rFonts w:hint="eastAsia"/>
        </w:rPr>
        <w:t>e</w:t>
      </w:r>
      <w:r>
        <w:rPr>
          <w:rFonts w:hint="eastAsia"/>
        </w:rPr>
        <w:t xml:space="preserve"> office </w:t>
      </w:r>
      <w:r w:rsidR="00D90289">
        <w:t xml:space="preserve">of town planer </w:t>
      </w:r>
      <w:r>
        <w:t>receives</w:t>
      </w:r>
      <w:r>
        <w:rPr>
          <w:rFonts w:hint="eastAsia"/>
        </w:rPr>
        <w:t xml:space="preserve">, examines and makes </w:t>
      </w:r>
      <w:r>
        <w:t>judgment</w:t>
      </w:r>
      <w:r>
        <w:rPr>
          <w:rFonts w:hint="eastAsia"/>
        </w:rPr>
        <w:t xml:space="preserve"> if the building application clears all </w:t>
      </w:r>
      <w:r>
        <w:t>the</w:t>
      </w:r>
      <w:ins w:id="232" w:author="HP" w:date="2018-01-14T16:17:00Z">
        <w:r w:rsidR="006E3B24">
          <w:t xml:space="preserve"> </w:t>
        </w:r>
      </w:ins>
      <w:r>
        <w:t>necessary</w:t>
      </w:r>
      <w:r>
        <w:rPr>
          <w:rFonts w:hint="eastAsia"/>
        </w:rPr>
        <w:t xml:space="preserve"> conditions. Also it </w:t>
      </w:r>
      <w:r>
        <w:t>coordinates</w:t>
      </w:r>
      <w:ins w:id="233" w:author="HP" w:date="2018-01-14T16:17:00Z">
        <w:r w:rsidR="006E3B24">
          <w:t xml:space="preserve"> </w:t>
        </w:r>
      </w:ins>
      <w:r>
        <w:t>building</w:t>
      </w:r>
      <w:r w:rsidR="00913FA2">
        <w:rPr>
          <w:rFonts w:hint="eastAsia"/>
        </w:rPr>
        <w:t xml:space="preserve"> permission certificates.</w:t>
      </w:r>
    </w:p>
    <w:p w:rsidR="00913FA2" w:rsidRPr="009677E0" w:rsidRDefault="00913FA2" w:rsidP="009677E0">
      <w:pPr>
        <w:pStyle w:val="BodyText"/>
      </w:pPr>
    </w:p>
    <w:p w:rsidR="005B61EA" w:rsidRDefault="005B61EA" w:rsidP="00C81FC8">
      <w:pPr>
        <w:pStyle w:val="Heading2"/>
        <w:rPr>
          <w:lang w:eastAsia="ja-JP"/>
        </w:rPr>
      </w:pPr>
      <w:bookmarkStart w:id="234" w:name="_Toc508708076"/>
      <w:r w:rsidRPr="005B61EA">
        <w:lastRenderedPageBreak/>
        <w:t>Standing</w:t>
      </w:r>
      <w:ins w:id="235" w:author="HP" w:date="2018-01-14T16:17:00Z">
        <w:r w:rsidR="006E3B24">
          <w:t xml:space="preserve"> </w:t>
        </w:r>
      </w:ins>
      <w:r w:rsidRPr="005B61EA">
        <w:t>Committee</w:t>
      </w:r>
      <w:r w:rsidRPr="005B61EA">
        <w:rPr>
          <w:rFonts w:hint="eastAsia"/>
        </w:rPr>
        <w:t xml:space="preserve"> for </w:t>
      </w:r>
      <w:r w:rsidR="00C81FC8">
        <w:rPr>
          <w:rFonts w:hint="eastAsia"/>
        </w:rPr>
        <w:t xml:space="preserve">Urban Planning and </w:t>
      </w:r>
      <w:r w:rsidR="006F3544">
        <w:t>Development</w:t>
      </w:r>
      <w:bookmarkEnd w:id="234"/>
    </w:p>
    <w:p w:rsidR="00FA3C75" w:rsidRPr="009677E0" w:rsidRDefault="009677E0" w:rsidP="00FA3C75">
      <w:pPr>
        <w:pStyle w:val="BodyText"/>
      </w:pPr>
      <w:r>
        <w:rPr>
          <w:rFonts w:hint="eastAsia"/>
        </w:rPr>
        <w:t xml:space="preserve">This standing </w:t>
      </w:r>
      <w:r>
        <w:t>committee shall</w:t>
      </w:r>
      <w:r>
        <w:rPr>
          <w:rFonts w:hint="eastAsia"/>
        </w:rPr>
        <w:t xml:space="preserve"> discuss how CC should take action against the illegal land use and buildings.</w:t>
      </w:r>
    </w:p>
    <w:p w:rsidR="005C4A92" w:rsidRDefault="005C4A92" w:rsidP="005C4A92">
      <w:pPr>
        <w:pStyle w:val="Heading2"/>
        <w:rPr>
          <w:lang w:eastAsia="ja-JP"/>
        </w:rPr>
      </w:pPr>
      <w:bookmarkStart w:id="236" w:name="_Toc392677127"/>
      <w:bookmarkStart w:id="237" w:name="_Toc392677158"/>
      <w:bookmarkStart w:id="238" w:name="_Toc508708077"/>
      <w:r>
        <w:rPr>
          <w:rFonts w:hint="eastAsia"/>
          <w:lang w:eastAsia="ja-JP"/>
        </w:rPr>
        <w:t>F</w:t>
      </w:r>
      <w:r>
        <w:rPr>
          <w:lang w:eastAsia="ja-JP"/>
        </w:rPr>
        <w:t>i</w:t>
      </w:r>
      <w:r>
        <w:rPr>
          <w:rFonts w:hint="eastAsia"/>
          <w:lang w:eastAsia="ja-JP"/>
        </w:rPr>
        <w:t>re Department in the CC Area</w:t>
      </w:r>
      <w:bookmarkEnd w:id="236"/>
      <w:bookmarkEnd w:id="237"/>
      <w:bookmarkEnd w:id="238"/>
    </w:p>
    <w:p w:rsidR="00FA3C75" w:rsidRDefault="00FA3C75" w:rsidP="00FA3C75">
      <w:pPr>
        <w:pStyle w:val="BodyText"/>
      </w:pPr>
      <w:r>
        <w:rPr>
          <w:rFonts w:hint="eastAsia"/>
        </w:rPr>
        <w:t xml:space="preserve">Planning authority, CC and fire department should make close coordination to prevent </w:t>
      </w:r>
      <w:r>
        <w:t>illegal</w:t>
      </w:r>
      <w:r>
        <w:rPr>
          <w:rFonts w:hint="eastAsia"/>
        </w:rPr>
        <w:t xml:space="preserve"> building </w:t>
      </w:r>
      <w:r w:rsidR="00913FA2">
        <w:rPr>
          <w:rFonts w:hint="eastAsia"/>
        </w:rPr>
        <w:t>and to promote safe urban area.</w:t>
      </w:r>
    </w:p>
    <w:p w:rsidR="00913FA2" w:rsidRPr="00FA3C75" w:rsidRDefault="00913FA2" w:rsidP="00FA3C75">
      <w:pPr>
        <w:pStyle w:val="BodyText"/>
      </w:pPr>
    </w:p>
    <w:p w:rsidR="005C4A92" w:rsidRPr="00762F51" w:rsidRDefault="005C4A92" w:rsidP="005C4A92">
      <w:pPr>
        <w:pStyle w:val="Heading2"/>
        <w:rPr>
          <w:lang w:eastAsia="ja-JP"/>
        </w:rPr>
      </w:pPr>
      <w:bookmarkStart w:id="239" w:name="_Toc392677128"/>
      <w:bookmarkStart w:id="240" w:name="_Toc392677159"/>
      <w:bookmarkStart w:id="241" w:name="_Toc508708078"/>
      <w:r>
        <w:rPr>
          <w:rFonts w:hint="eastAsia"/>
          <w:lang w:eastAsia="ja-JP"/>
        </w:rPr>
        <w:t>Agencies for utilities</w:t>
      </w:r>
      <w:bookmarkEnd w:id="239"/>
      <w:bookmarkEnd w:id="240"/>
      <w:bookmarkEnd w:id="241"/>
    </w:p>
    <w:p w:rsidR="005C4A92" w:rsidRDefault="0031062F" w:rsidP="00902BA4">
      <w:pPr>
        <w:pStyle w:val="BodyText"/>
      </w:pPr>
      <w:r>
        <w:rPr>
          <w:rFonts w:hint="eastAsia"/>
        </w:rPr>
        <w:t xml:space="preserve">It </w:t>
      </w:r>
      <w:r w:rsidR="00902BA4">
        <w:rPr>
          <w:rFonts w:hint="eastAsia"/>
        </w:rPr>
        <w:t xml:space="preserve">is not </w:t>
      </w:r>
      <w:r w:rsidR="00902BA4">
        <w:t>appropriate</w:t>
      </w:r>
      <w:r w:rsidR="00902BA4">
        <w:rPr>
          <w:rFonts w:hint="eastAsia"/>
        </w:rPr>
        <w:t xml:space="preserve"> to supply utility services to </w:t>
      </w:r>
      <w:r>
        <w:t>illegal</w:t>
      </w:r>
      <w:r w:rsidR="00902BA4">
        <w:rPr>
          <w:rFonts w:hint="eastAsia"/>
        </w:rPr>
        <w:t xml:space="preserve"> buildings. </w:t>
      </w:r>
      <w:r>
        <w:rPr>
          <w:rFonts w:hint="eastAsia"/>
        </w:rPr>
        <w:t>T</w:t>
      </w:r>
      <w:r>
        <w:t>h</w:t>
      </w:r>
      <w:r>
        <w:rPr>
          <w:rFonts w:hint="eastAsia"/>
        </w:rPr>
        <w:t xml:space="preserve">us the CC building </w:t>
      </w:r>
      <w:r>
        <w:t>control</w:t>
      </w:r>
      <w:r>
        <w:rPr>
          <w:rFonts w:hint="eastAsia"/>
        </w:rPr>
        <w:t xml:space="preserve"> unit should promote law observance in cooperation with utility agencies such as </w:t>
      </w:r>
      <w:r w:rsidR="005C4A92">
        <w:rPr>
          <w:rFonts w:hint="eastAsia"/>
        </w:rPr>
        <w:t>Electric Board</w:t>
      </w:r>
      <w:r>
        <w:rPr>
          <w:rFonts w:hint="eastAsia"/>
        </w:rPr>
        <w:t xml:space="preserve">, </w:t>
      </w:r>
      <w:r w:rsidR="005C4A92">
        <w:rPr>
          <w:rFonts w:hint="eastAsia"/>
        </w:rPr>
        <w:t>Gas Company</w:t>
      </w:r>
      <w:r>
        <w:rPr>
          <w:rFonts w:hint="eastAsia"/>
        </w:rPr>
        <w:t xml:space="preserve"> and </w:t>
      </w:r>
      <w:r w:rsidR="005C4A92">
        <w:rPr>
          <w:rFonts w:hint="eastAsia"/>
        </w:rPr>
        <w:t>Water S</w:t>
      </w:r>
      <w:r w:rsidR="005C4A92">
        <w:t>u</w:t>
      </w:r>
      <w:r w:rsidR="005C4A92">
        <w:rPr>
          <w:rFonts w:hint="eastAsia"/>
        </w:rPr>
        <w:t xml:space="preserve">pply </w:t>
      </w:r>
      <w:r w:rsidR="005C4A92">
        <w:t>Department</w:t>
      </w:r>
      <w:r>
        <w:rPr>
          <w:rFonts w:hint="eastAsia"/>
        </w:rPr>
        <w:t xml:space="preserve"> (</w:t>
      </w:r>
      <w:r w:rsidR="005C4A92">
        <w:rPr>
          <w:rFonts w:hint="eastAsia"/>
        </w:rPr>
        <w:t>WASA</w:t>
      </w:r>
      <w:r>
        <w:rPr>
          <w:rFonts w:hint="eastAsia"/>
        </w:rPr>
        <w:t xml:space="preserve">). </w:t>
      </w:r>
    </w:p>
    <w:p w:rsidR="00913FA2" w:rsidRDefault="00913FA2" w:rsidP="00902BA4">
      <w:pPr>
        <w:pStyle w:val="BodyText"/>
      </w:pPr>
    </w:p>
    <w:p w:rsidR="005C4A92" w:rsidRDefault="005C4A92" w:rsidP="005C4A92">
      <w:pPr>
        <w:pStyle w:val="Heading2"/>
        <w:rPr>
          <w:lang w:eastAsia="ja-JP"/>
        </w:rPr>
      </w:pPr>
      <w:bookmarkStart w:id="242" w:name="_Toc392677129"/>
      <w:bookmarkStart w:id="243" w:name="_Toc392677160"/>
      <w:bookmarkStart w:id="244" w:name="_Toc508708079"/>
      <w:r>
        <w:rPr>
          <w:rFonts w:hint="eastAsia"/>
        </w:rPr>
        <w:t>Taxation Department of the CC</w:t>
      </w:r>
      <w:bookmarkEnd w:id="242"/>
      <w:bookmarkEnd w:id="243"/>
      <w:bookmarkEnd w:id="244"/>
    </w:p>
    <w:p w:rsidR="00FA3C75" w:rsidRDefault="00AA0FB7" w:rsidP="00FA3C75">
      <w:pPr>
        <w:pStyle w:val="BodyText"/>
      </w:pPr>
      <w:r>
        <w:rPr>
          <w:rFonts w:hint="eastAsia"/>
        </w:rPr>
        <w:t>Once the building plan</w:t>
      </w:r>
      <w:r w:rsidR="00FA3C75">
        <w:rPr>
          <w:rFonts w:hint="eastAsia"/>
        </w:rPr>
        <w:t xml:space="preserve"> is approved, the property should be registered in </w:t>
      </w:r>
      <w:r w:rsidR="00FA3C75">
        <w:t>the</w:t>
      </w:r>
      <w:ins w:id="245" w:author="HP" w:date="2018-01-14T16:17:00Z">
        <w:r w:rsidR="006E3B24">
          <w:t xml:space="preserve"> </w:t>
        </w:r>
      </w:ins>
      <w:r w:rsidR="00FA3C75">
        <w:t>holding</w:t>
      </w:r>
      <w:r w:rsidR="00FA3C75">
        <w:rPr>
          <w:rFonts w:hint="eastAsia"/>
        </w:rPr>
        <w:t xml:space="preserve"> tax</w:t>
      </w:r>
      <w:ins w:id="246" w:author="HP" w:date="2018-01-14T16:17:00Z">
        <w:r w:rsidR="006E3B24">
          <w:t xml:space="preserve"> </w:t>
        </w:r>
      </w:ins>
      <w:r>
        <w:t>inventory</w:t>
      </w:r>
      <w:r>
        <w:rPr>
          <w:rFonts w:hint="eastAsia"/>
        </w:rPr>
        <w:t xml:space="preserve">.  Thus </w:t>
      </w:r>
      <w:r w:rsidR="00902BA4">
        <w:rPr>
          <w:rFonts w:hint="eastAsia"/>
        </w:rPr>
        <w:t xml:space="preserve">CC can increase its revenue systematically. </w:t>
      </w:r>
    </w:p>
    <w:p w:rsidR="005C4A92" w:rsidRDefault="00AA0FB7" w:rsidP="00AA0FB7">
      <w:pPr>
        <w:pStyle w:val="Heading2"/>
        <w:rPr>
          <w:lang w:eastAsia="ja-JP"/>
        </w:rPr>
      </w:pPr>
      <w:bookmarkStart w:id="247" w:name="_Toc392677130"/>
      <w:bookmarkStart w:id="248" w:name="_Toc392677161"/>
      <w:bookmarkStart w:id="249" w:name="_Toc508708080"/>
      <w:r>
        <w:rPr>
          <w:rFonts w:hint="eastAsia"/>
          <w:lang w:eastAsia="ja-JP"/>
        </w:rPr>
        <w:t xml:space="preserve">WLCC and </w:t>
      </w:r>
      <w:r w:rsidR="005C4A92" w:rsidRPr="005B61EA">
        <w:rPr>
          <w:rFonts w:hint="eastAsia"/>
        </w:rPr>
        <w:t>CSCC</w:t>
      </w:r>
      <w:bookmarkEnd w:id="247"/>
      <w:bookmarkEnd w:id="248"/>
      <w:bookmarkEnd w:id="249"/>
    </w:p>
    <w:p w:rsidR="00AA0FB7" w:rsidRDefault="00AA0FB7" w:rsidP="00AA0FB7">
      <w:pPr>
        <w:pStyle w:val="BodyText"/>
      </w:pPr>
      <w:r>
        <w:rPr>
          <w:rFonts w:hint="eastAsia"/>
        </w:rPr>
        <w:t xml:space="preserve">WLCC and CSCC shall monitor the situation of land development and building </w:t>
      </w:r>
      <w:r>
        <w:t>construction</w:t>
      </w:r>
      <w:r>
        <w:rPr>
          <w:rFonts w:hint="eastAsia"/>
        </w:rPr>
        <w:t xml:space="preserve">, and work together with CC to identify </w:t>
      </w:r>
      <w:r>
        <w:t>illegal</w:t>
      </w:r>
      <w:r>
        <w:rPr>
          <w:rFonts w:hint="eastAsia"/>
        </w:rPr>
        <w:t xml:space="preserve"> development and </w:t>
      </w:r>
      <w:r>
        <w:t>resolve</w:t>
      </w:r>
      <w:r w:rsidR="0031062F">
        <w:rPr>
          <w:rFonts w:hint="eastAsia"/>
        </w:rPr>
        <w:t xml:space="preserve"> the </w:t>
      </w:r>
      <w:r>
        <w:rPr>
          <w:rFonts w:hint="eastAsia"/>
        </w:rPr>
        <w:t xml:space="preserve">situation. </w:t>
      </w:r>
    </w:p>
    <w:p w:rsidR="00AA0FB7" w:rsidRPr="00AA0FB7" w:rsidRDefault="00AA0FB7" w:rsidP="00AA0FB7">
      <w:pPr>
        <w:pStyle w:val="BodyText"/>
      </w:pPr>
    </w:p>
    <w:p w:rsidR="00942346" w:rsidRPr="00942346" w:rsidRDefault="00942346" w:rsidP="00942346">
      <w:pPr>
        <w:pStyle w:val="BodyText"/>
      </w:pPr>
    </w:p>
    <w:p w:rsidR="005B61EA" w:rsidRPr="005B61EA" w:rsidRDefault="005B61EA" w:rsidP="005B61EA">
      <w:pPr>
        <w:pStyle w:val="Heading1"/>
        <w:spacing w:after="240"/>
      </w:pPr>
      <w:bookmarkStart w:id="250" w:name="_Toc508708081"/>
      <w:r w:rsidRPr="005B61EA">
        <w:t>Necessary Tasks and Procedure</w:t>
      </w:r>
      <w:r w:rsidR="0048461D">
        <w:t>s</w:t>
      </w:r>
      <w:bookmarkEnd w:id="250"/>
    </w:p>
    <w:p w:rsidR="00C73344" w:rsidRDefault="00C73344" w:rsidP="00731F89">
      <w:pPr>
        <w:pStyle w:val="Heading2"/>
        <w:rPr>
          <w:lang w:eastAsia="ja-JP"/>
        </w:rPr>
      </w:pPr>
      <w:bookmarkStart w:id="251" w:name="_Toc508708082"/>
      <w:r>
        <w:rPr>
          <w:rFonts w:hint="eastAsia"/>
          <w:lang w:eastAsia="ja-JP"/>
        </w:rPr>
        <w:t>C</w:t>
      </w:r>
      <w:r>
        <w:rPr>
          <w:lang w:eastAsia="ja-JP"/>
        </w:rPr>
        <w:t>o</w:t>
      </w:r>
      <w:r>
        <w:rPr>
          <w:rFonts w:hint="eastAsia"/>
          <w:lang w:eastAsia="ja-JP"/>
        </w:rPr>
        <w:t>nfirmation of Institutional Structure</w:t>
      </w:r>
      <w:bookmarkEnd w:id="251"/>
    </w:p>
    <w:p w:rsidR="00AA0FB7" w:rsidRDefault="00AA0FB7" w:rsidP="00AA0FB7">
      <w:pPr>
        <w:pStyle w:val="Heading4"/>
      </w:pPr>
      <w:r>
        <w:rPr>
          <w:rFonts w:hint="eastAsia"/>
        </w:rPr>
        <w:t>R</w:t>
      </w:r>
      <w:r>
        <w:t>o</w:t>
      </w:r>
      <w:r>
        <w:rPr>
          <w:rFonts w:hint="eastAsia"/>
        </w:rPr>
        <w:t xml:space="preserve">le of CC </w:t>
      </w:r>
    </w:p>
    <w:p w:rsidR="00AA0FB7" w:rsidRPr="00AA0FB7" w:rsidRDefault="00AA0FB7" w:rsidP="00AA0FB7">
      <w:pPr>
        <w:pStyle w:val="BodyText"/>
      </w:pPr>
      <w:r>
        <w:rPr>
          <w:rFonts w:hint="eastAsia"/>
        </w:rPr>
        <w:t>R</w:t>
      </w:r>
      <w:r>
        <w:t>o</w:t>
      </w:r>
      <w:r>
        <w:rPr>
          <w:rFonts w:hint="eastAsia"/>
        </w:rPr>
        <w:t xml:space="preserve">le of CC in building </w:t>
      </w:r>
      <w:r w:rsidR="00951A43">
        <w:t xml:space="preserve">permit </w:t>
      </w:r>
      <w:r>
        <w:rPr>
          <w:rFonts w:hint="eastAsia"/>
        </w:rPr>
        <w:t xml:space="preserve">and land use </w:t>
      </w:r>
      <w:r w:rsidR="008016BD">
        <w:t>control</w:t>
      </w:r>
      <w:r>
        <w:rPr>
          <w:rFonts w:hint="eastAsia"/>
        </w:rPr>
        <w:t xml:space="preserve"> shall be consist</w:t>
      </w:r>
      <w:r w:rsidR="008016BD">
        <w:rPr>
          <w:rFonts w:hint="eastAsia"/>
        </w:rPr>
        <w:t>ent with the following laws and rules.</w:t>
      </w:r>
    </w:p>
    <w:p w:rsidR="0007762A" w:rsidRDefault="0007762A" w:rsidP="00AA0FB7">
      <w:pPr>
        <w:pStyle w:val="BodyText"/>
        <w:ind w:leftChars="500" w:left="1100"/>
      </w:pPr>
      <w:r>
        <w:t xml:space="preserve">a. The </w:t>
      </w:r>
      <w:r w:rsidR="002A17A7">
        <w:t xml:space="preserve">Building Construction Act, </w:t>
      </w:r>
      <w:r w:rsidR="00C86287" w:rsidRPr="000111CF">
        <w:t>1952</w:t>
      </w:r>
    </w:p>
    <w:p w:rsidR="0007762A" w:rsidRDefault="0007762A" w:rsidP="00AA0FB7">
      <w:pPr>
        <w:pStyle w:val="BodyText"/>
        <w:ind w:leftChars="500" w:left="1100"/>
      </w:pPr>
      <w:r>
        <w:t>b. The Town Improvement (TI) Act 1953</w:t>
      </w:r>
    </w:p>
    <w:p w:rsidR="0007762A" w:rsidRDefault="0007762A" w:rsidP="00AA0FB7">
      <w:pPr>
        <w:pStyle w:val="BodyText"/>
        <w:ind w:leftChars="500" w:left="1100"/>
      </w:pPr>
      <w:r>
        <w:t>c. B</w:t>
      </w:r>
      <w:r w:rsidR="00933DC2">
        <w:t>uilding Construction Rules 2008</w:t>
      </w:r>
    </w:p>
    <w:p w:rsidR="0007762A" w:rsidRDefault="0007762A" w:rsidP="00AA0FB7">
      <w:pPr>
        <w:pStyle w:val="BodyText"/>
        <w:ind w:leftChars="500" w:left="1100"/>
      </w:pPr>
      <w:r>
        <w:t>d. Bangladesh National Building Code (BNBC) 2006</w:t>
      </w:r>
    </w:p>
    <w:p w:rsidR="0007762A" w:rsidRDefault="0007762A" w:rsidP="00AA0FB7">
      <w:pPr>
        <w:pStyle w:val="BodyText"/>
        <w:ind w:leftChars="500" w:left="1100"/>
      </w:pPr>
      <w:r>
        <w:t>e. Land Development Rules for Private Housing 2004</w:t>
      </w:r>
    </w:p>
    <w:p w:rsidR="00FF08D1" w:rsidRDefault="00FF08D1" w:rsidP="00AA0FB7">
      <w:pPr>
        <w:pStyle w:val="BodyText"/>
        <w:ind w:leftChars="500" w:left="1100"/>
      </w:pPr>
      <w:r>
        <w:rPr>
          <w:rFonts w:hint="eastAsia"/>
        </w:rPr>
        <w:t>f. Relevant master plan and its land use plan</w:t>
      </w:r>
    </w:p>
    <w:p w:rsidR="00883775" w:rsidRDefault="0048461D" w:rsidP="00FF08D1">
      <w:pPr>
        <w:pStyle w:val="BodyText"/>
      </w:pPr>
      <w:r>
        <w:t>In particular</w:t>
      </w:r>
      <w:r w:rsidR="00FF08D1">
        <w:rPr>
          <w:rFonts w:hint="eastAsia"/>
        </w:rPr>
        <w:t xml:space="preserve">, the building plan should be </w:t>
      </w:r>
      <w:r w:rsidR="00FF08D1">
        <w:t>consistent</w:t>
      </w:r>
      <w:r w:rsidR="00FF08D1">
        <w:rPr>
          <w:rFonts w:hint="eastAsia"/>
        </w:rPr>
        <w:t xml:space="preserve"> with </w:t>
      </w:r>
      <w:r w:rsidR="005A64F4">
        <w:rPr>
          <w:rFonts w:hint="eastAsia"/>
        </w:rPr>
        <w:t xml:space="preserve">the land use plan of the valid master plan. </w:t>
      </w:r>
    </w:p>
    <w:p w:rsidR="00FF08D1" w:rsidRPr="00FF08D1" w:rsidRDefault="00FF08D1" w:rsidP="00AA0FB7">
      <w:pPr>
        <w:pStyle w:val="BodyText"/>
        <w:ind w:leftChars="500" w:left="1100"/>
      </w:pPr>
    </w:p>
    <w:p w:rsidR="008E1035" w:rsidRDefault="008E1035" w:rsidP="00510AD2">
      <w:pPr>
        <w:pStyle w:val="Heading5"/>
        <w:rPr>
          <w:lang w:eastAsia="ja-JP"/>
        </w:rPr>
      </w:pPr>
      <w:r>
        <w:rPr>
          <w:rFonts w:hint="eastAsia"/>
        </w:rPr>
        <w:t>Inside Rajuk and CDA jurisdiction (NCC, GCC, and ChCC)</w:t>
      </w:r>
    </w:p>
    <w:p w:rsidR="008016BD" w:rsidRDefault="008016BD" w:rsidP="008016BD">
      <w:pPr>
        <w:pStyle w:val="BodyText"/>
      </w:pPr>
      <w:r>
        <w:rPr>
          <w:rFonts w:hint="eastAsia"/>
        </w:rPr>
        <w:t xml:space="preserve">CC </w:t>
      </w:r>
      <w:r w:rsidR="00883775">
        <w:t>examines</w:t>
      </w:r>
      <w:r>
        <w:rPr>
          <w:rFonts w:hint="eastAsia"/>
        </w:rPr>
        <w:t xml:space="preserve"> the building plan and if there is no problem, CC shall issue No Objection Certificate.</w:t>
      </w:r>
      <w:r w:rsidR="00510AD2">
        <w:rPr>
          <w:rFonts w:hint="eastAsia"/>
        </w:rPr>
        <w:t xml:space="preserve"> The officers in charge of this procedure shall be </w:t>
      </w:r>
      <w:r w:rsidR="00510AD2">
        <w:t>clearly</w:t>
      </w:r>
      <w:r w:rsidR="00510AD2">
        <w:rPr>
          <w:rFonts w:hint="eastAsia"/>
        </w:rPr>
        <w:t xml:space="preserve"> defined and </w:t>
      </w:r>
      <w:r w:rsidR="0017772E">
        <w:t>assigned</w:t>
      </w:r>
      <w:r w:rsidR="00510AD2">
        <w:rPr>
          <w:rFonts w:hint="eastAsia"/>
        </w:rPr>
        <w:t xml:space="preserve">. </w:t>
      </w:r>
      <w:r w:rsidR="0017772E">
        <w:rPr>
          <w:rFonts w:hint="eastAsia"/>
        </w:rPr>
        <w:t xml:space="preserve">A signer of No Objection Letter shall be </w:t>
      </w:r>
      <w:r w:rsidR="0017772E">
        <w:t>assigned</w:t>
      </w:r>
      <w:r w:rsidR="0017772E">
        <w:rPr>
          <w:rFonts w:hint="eastAsia"/>
        </w:rPr>
        <w:t>.</w:t>
      </w:r>
    </w:p>
    <w:p w:rsidR="00883775" w:rsidRPr="008016BD" w:rsidRDefault="00883775" w:rsidP="008016BD">
      <w:pPr>
        <w:pStyle w:val="BodyText"/>
      </w:pPr>
    </w:p>
    <w:p w:rsidR="008E1035" w:rsidRDefault="008E1035" w:rsidP="00510AD2">
      <w:pPr>
        <w:pStyle w:val="Heading5"/>
        <w:rPr>
          <w:lang w:eastAsia="ja-JP"/>
        </w:rPr>
      </w:pPr>
      <w:r>
        <w:rPr>
          <w:rFonts w:hint="eastAsia"/>
        </w:rPr>
        <w:t>Own jurisdiction (CoCC &amp; RpCC)</w:t>
      </w:r>
    </w:p>
    <w:p w:rsidR="008016BD" w:rsidRDefault="008016BD" w:rsidP="008016BD">
      <w:pPr>
        <w:pStyle w:val="BodyText"/>
      </w:pPr>
      <w:r>
        <w:rPr>
          <w:rFonts w:hint="eastAsia"/>
        </w:rPr>
        <w:t xml:space="preserve">CoCC and RpCC have authority to issue building </w:t>
      </w:r>
      <w:r>
        <w:t>permission</w:t>
      </w:r>
      <w:r>
        <w:rPr>
          <w:rFonts w:hint="eastAsia"/>
        </w:rPr>
        <w:t xml:space="preserve">. </w:t>
      </w:r>
      <w:r w:rsidR="00883775">
        <w:rPr>
          <w:rFonts w:hint="eastAsia"/>
        </w:rPr>
        <w:t xml:space="preserve">These CCs shall examine the building </w:t>
      </w:r>
      <w:r w:rsidR="00883775">
        <w:t>application</w:t>
      </w:r>
      <w:r w:rsidR="00883775">
        <w:rPr>
          <w:rFonts w:hint="eastAsia"/>
        </w:rPr>
        <w:t xml:space="preserve"> documents. If the application documents and </w:t>
      </w:r>
      <w:r w:rsidR="00883775">
        <w:t>drawings</w:t>
      </w:r>
      <w:r w:rsidR="00380074">
        <w:rPr>
          <w:rFonts w:hint="eastAsia"/>
        </w:rPr>
        <w:t xml:space="preserve"> have</w:t>
      </w:r>
      <w:r w:rsidR="00883775">
        <w:rPr>
          <w:rFonts w:hint="eastAsia"/>
        </w:rPr>
        <w:t xml:space="preserve"> all the necessary conditions, CC shall issue </w:t>
      </w:r>
      <w:r w:rsidR="00951A43">
        <w:t xml:space="preserve">building </w:t>
      </w:r>
      <w:r w:rsidR="00883775">
        <w:rPr>
          <w:rFonts w:hint="eastAsia"/>
        </w:rPr>
        <w:t>permission</w:t>
      </w:r>
      <w:r w:rsidR="00951A43">
        <w:t xml:space="preserve"> within least possible time</w:t>
      </w:r>
      <w:r w:rsidR="00883775">
        <w:rPr>
          <w:rFonts w:hint="eastAsia"/>
        </w:rPr>
        <w:t xml:space="preserve">. In case the application lacks some necessary </w:t>
      </w:r>
      <w:r w:rsidR="00883775">
        <w:t>information</w:t>
      </w:r>
      <w:r w:rsidR="00883775">
        <w:rPr>
          <w:rFonts w:hint="eastAsia"/>
        </w:rPr>
        <w:t xml:space="preserve"> or it does not meet the </w:t>
      </w:r>
      <w:r w:rsidR="00783CA3">
        <w:t>rules or code</w:t>
      </w:r>
      <w:r w:rsidR="00510AD2">
        <w:rPr>
          <w:rFonts w:hint="eastAsia"/>
        </w:rPr>
        <w:t xml:space="preserve">, CC shall </w:t>
      </w:r>
      <w:r w:rsidR="008D170A">
        <w:t xml:space="preserve">promptly </w:t>
      </w:r>
      <w:r w:rsidR="00510AD2">
        <w:rPr>
          <w:rFonts w:hint="eastAsia"/>
        </w:rPr>
        <w:t xml:space="preserve">inform the applicant. The </w:t>
      </w:r>
      <w:r w:rsidR="00783CA3">
        <w:t>O</w:t>
      </w:r>
      <w:r w:rsidR="00783CA3">
        <w:rPr>
          <w:rFonts w:hint="eastAsia"/>
        </w:rPr>
        <w:t xml:space="preserve">fficers </w:t>
      </w:r>
      <w:r w:rsidR="00510AD2">
        <w:rPr>
          <w:rFonts w:hint="eastAsia"/>
        </w:rPr>
        <w:t xml:space="preserve">in </w:t>
      </w:r>
      <w:r w:rsidR="00783CA3">
        <w:t>C</w:t>
      </w:r>
      <w:r w:rsidR="00783CA3">
        <w:rPr>
          <w:rFonts w:hint="eastAsia"/>
        </w:rPr>
        <w:t xml:space="preserve">harge </w:t>
      </w:r>
      <w:r w:rsidR="00510AD2">
        <w:rPr>
          <w:rFonts w:hint="eastAsia"/>
        </w:rPr>
        <w:t xml:space="preserve">of this procedure shall be </w:t>
      </w:r>
      <w:r w:rsidR="00510AD2">
        <w:t>clearly</w:t>
      </w:r>
      <w:r w:rsidR="00510AD2">
        <w:rPr>
          <w:rFonts w:hint="eastAsia"/>
        </w:rPr>
        <w:t xml:space="preserve"> defined and </w:t>
      </w:r>
      <w:r w:rsidR="00510AD2">
        <w:t>assigned</w:t>
      </w:r>
      <w:r w:rsidR="00510AD2">
        <w:rPr>
          <w:rFonts w:hint="eastAsia"/>
        </w:rPr>
        <w:t>.</w:t>
      </w:r>
      <w:r w:rsidR="000111CF">
        <w:t xml:space="preserve"> </w:t>
      </w:r>
      <w:r w:rsidR="00783CA3">
        <w:t>Officers with authority to</w:t>
      </w:r>
      <w:r w:rsidR="0017772E">
        <w:rPr>
          <w:rFonts w:hint="eastAsia"/>
        </w:rPr>
        <w:t xml:space="preserve"> sign building permission</w:t>
      </w:r>
      <w:r w:rsidR="00783CA3">
        <w:t>s</w:t>
      </w:r>
      <w:r w:rsidR="0017772E">
        <w:rPr>
          <w:rFonts w:hint="eastAsia"/>
        </w:rPr>
        <w:t xml:space="preserve"> shall be </w:t>
      </w:r>
      <w:r w:rsidR="0017772E">
        <w:t>assigned</w:t>
      </w:r>
      <w:r w:rsidR="0017772E">
        <w:rPr>
          <w:rFonts w:hint="eastAsia"/>
        </w:rPr>
        <w:t>.</w:t>
      </w:r>
    </w:p>
    <w:p w:rsidR="0017772E" w:rsidRDefault="0017772E" w:rsidP="008016BD">
      <w:pPr>
        <w:pStyle w:val="BodyText"/>
      </w:pPr>
    </w:p>
    <w:p w:rsidR="0017772E" w:rsidRDefault="00731F89" w:rsidP="0017772E">
      <w:pPr>
        <w:pStyle w:val="Heading2"/>
      </w:pPr>
      <w:bookmarkStart w:id="252" w:name="_Toc508708083"/>
      <w:r>
        <w:rPr>
          <w:rFonts w:hint="eastAsia"/>
          <w:lang w:eastAsia="ja-JP"/>
        </w:rPr>
        <w:t>Rule Preparation for B</w:t>
      </w:r>
      <w:r>
        <w:rPr>
          <w:lang w:eastAsia="ja-JP"/>
        </w:rPr>
        <w:t>u</w:t>
      </w:r>
      <w:r>
        <w:rPr>
          <w:rFonts w:hint="eastAsia"/>
          <w:lang w:eastAsia="ja-JP"/>
        </w:rPr>
        <w:t xml:space="preserve">ilding Permission </w:t>
      </w:r>
      <w:r w:rsidR="00942346">
        <w:rPr>
          <w:rFonts w:hint="eastAsia"/>
          <w:lang w:eastAsia="ja-JP"/>
        </w:rPr>
        <w:t>Procedure</w:t>
      </w:r>
      <w:bookmarkEnd w:id="252"/>
    </w:p>
    <w:p w:rsidR="0017772E" w:rsidRDefault="0017772E" w:rsidP="0017772E">
      <w:pPr>
        <w:pStyle w:val="BodyText"/>
        <w:rPr>
          <w:ins w:id="253" w:author="HP" w:date="2018-01-14T16:18:00Z"/>
        </w:rPr>
      </w:pPr>
      <w:r>
        <w:rPr>
          <w:rFonts w:hint="eastAsia"/>
        </w:rPr>
        <w:t>T</w:t>
      </w:r>
      <w:r>
        <w:t>h</w:t>
      </w:r>
      <w:r>
        <w:rPr>
          <w:rFonts w:hint="eastAsia"/>
        </w:rPr>
        <w:t xml:space="preserve">e building application should be examined </w:t>
      </w:r>
      <w:r w:rsidR="00951A43">
        <w:t>within least possible time</w:t>
      </w:r>
      <w:r>
        <w:rPr>
          <w:rFonts w:hint="eastAsia"/>
        </w:rPr>
        <w:t>. T</w:t>
      </w:r>
      <w:r>
        <w:t>h</w:t>
      </w:r>
      <w:r>
        <w:rPr>
          <w:rFonts w:hint="eastAsia"/>
        </w:rPr>
        <w:t xml:space="preserve">us </w:t>
      </w:r>
      <w:r w:rsidR="009E6C0E">
        <w:rPr>
          <w:rFonts w:hint="eastAsia"/>
        </w:rPr>
        <w:t>rules of application procedure shall</w:t>
      </w:r>
      <w:r w:rsidR="00380074">
        <w:rPr>
          <w:rFonts w:hint="eastAsia"/>
        </w:rPr>
        <w:t xml:space="preserve"> be set and open to the public. </w:t>
      </w:r>
      <w:r w:rsidR="00FF08D1">
        <w:rPr>
          <w:rFonts w:hint="eastAsia"/>
        </w:rPr>
        <w:t xml:space="preserve">Citizen charter </w:t>
      </w:r>
      <w:r w:rsidR="00FF08D1">
        <w:t>can</w:t>
      </w:r>
      <w:r w:rsidR="00380074">
        <w:rPr>
          <w:rFonts w:hint="eastAsia"/>
        </w:rPr>
        <w:t xml:space="preserve"> include this.</w:t>
      </w:r>
      <w:r w:rsidR="00380074">
        <w:rPr>
          <w:rFonts w:hint="eastAsia"/>
        </w:rPr>
        <w:t xml:space="preserve">　</w:t>
      </w:r>
      <w:r w:rsidR="009E6C0E">
        <w:rPr>
          <w:rFonts w:hint="eastAsia"/>
        </w:rPr>
        <w:t xml:space="preserve">Items shall include but not </w:t>
      </w:r>
      <w:r w:rsidR="00E74BBC">
        <w:t xml:space="preserve">be </w:t>
      </w:r>
      <w:r w:rsidR="009E6C0E">
        <w:rPr>
          <w:rFonts w:hint="eastAsia"/>
        </w:rPr>
        <w:t>limited to</w:t>
      </w:r>
      <w:ins w:id="254" w:author="HP" w:date="2018-01-14T16:18:00Z">
        <w:r w:rsidR="006E3B24">
          <w:t>:</w:t>
        </w:r>
      </w:ins>
      <w:del w:id="255" w:author="HP" w:date="2018-01-14T16:18:00Z">
        <w:r w:rsidR="009E6C0E" w:rsidDel="006E3B24">
          <w:rPr>
            <w:rFonts w:hint="eastAsia"/>
          </w:rPr>
          <w:delText>;</w:delText>
        </w:r>
      </w:del>
    </w:p>
    <w:p w:rsidR="006E3B24" w:rsidRDefault="006E3B24" w:rsidP="0017772E">
      <w:pPr>
        <w:pStyle w:val="BodyText"/>
      </w:pPr>
    </w:p>
    <w:p w:rsidR="009E6C0E" w:rsidRDefault="009E6C0E" w:rsidP="009E6C0E">
      <w:pPr>
        <w:pStyle w:val="BodyText"/>
        <w:numPr>
          <w:ilvl w:val="0"/>
          <w:numId w:val="32"/>
        </w:numPr>
      </w:pPr>
      <w:r>
        <w:rPr>
          <w:rFonts w:hint="eastAsia"/>
        </w:rPr>
        <w:t>Necessary documents, drawings, and information of application</w:t>
      </w:r>
    </w:p>
    <w:p w:rsidR="009E6C0E" w:rsidRDefault="009E6C0E" w:rsidP="009E6C0E">
      <w:pPr>
        <w:pStyle w:val="BodyText"/>
        <w:numPr>
          <w:ilvl w:val="0"/>
          <w:numId w:val="32"/>
        </w:numPr>
      </w:pPr>
      <w:r>
        <w:rPr>
          <w:rFonts w:hint="eastAsia"/>
        </w:rPr>
        <w:t xml:space="preserve">Name of the CC department to </w:t>
      </w:r>
      <w:r w:rsidR="00E74BBC">
        <w:t xml:space="preserve">which </w:t>
      </w:r>
      <w:r>
        <w:rPr>
          <w:rFonts w:hint="eastAsia"/>
        </w:rPr>
        <w:t>application</w:t>
      </w:r>
      <w:r w:rsidR="000111CF">
        <w:t xml:space="preserve"> </w:t>
      </w:r>
      <w:r w:rsidR="00E74BBC">
        <w:t xml:space="preserve">is </w:t>
      </w:r>
      <w:r w:rsidR="00E74BBC">
        <w:rPr>
          <w:rFonts w:hint="eastAsia"/>
        </w:rPr>
        <w:t>submit</w:t>
      </w:r>
      <w:r w:rsidR="00E74BBC">
        <w:t>ted</w:t>
      </w:r>
    </w:p>
    <w:p w:rsidR="00FF08D1" w:rsidRDefault="00FF08D1" w:rsidP="00FF08D1">
      <w:pPr>
        <w:pStyle w:val="BodyText"/>
        <w:numPr>
          <w:ilvl w:val="0"/>
          <w:numId w:val="32"/>
        </w:numPr>
      </w:pPr>
      <w:r>
        <w:rPr>
          <w:rFonts w:hint="eastAsia"/>
        </w:rPr>
        <w:t xml:space="preserve">Name of the </w:t>
      </w:r>
      <w:r>
        <w:t>position</w:t>
      </w:r>
      <w:r>
        <w:rPr>
          <w:rFonts w:hint="eastAsia"/>
        </w:rPr>
        <w:t xml:space="preserve"> in charge of </w:t>
      </w:r>
      <w:r>
        <w:t>examination</w:t>
      </w:r>
    </w:p>
    <w:p w:rsidR="009E6C0E" w:rsidRDefault="009E6C0E" w:rsidP="009E6C0E">
      <w:pPr>
        <w:pStyle w:val="BodyText"/>
        <w:numPr>
          <w:ilvl w:val="0"/>
          <w:numId w:val="32"/>
        </w:numPr>
      </w:pPr>
      <w:r>
        <w:rPr>
          <w:rFonts w:hint="eastAsia"/>
        </w:rPr>
        <w:t xml:space="preserve">Number of days necessary for </w:t>
      </w:r>
      <w:r>
        <w:t>judgment</w:t>
      </w:r>
    </w:p>
    <w:p w:rsidR="00FF08D1" w:rsidRDefault="00FF08D1" w:rsidP="009E6C0E">
      <w:pPr>
        <w:pStyle w:val="BodyText"/>
        <w:numPr>
          <w:ilvl w:val="0"/>
          <w:numId w:val="32"/>
        </w:numPr>
      </w:pPr>
      <w:r>
        <w:rPr>
          <w:rFonts w:hint="eastAsia"/>
        </w:rPr>
        <w:t xml:space="preserve">Information to be </w:t>
      </w:r>
      <w:r w:rsidR="00D83816">
        <w:t>communicated</w:t>
      </w:r>
      <w:r w:rsidR="000111CF">
        <w:t xml:space="preserve"> </w:t>
      </w:r>
      <w:r>
        <w:rPr>
          <w:rFonts w:hint="eastAsia"/>
        </w:rPr>
        <w:t xml:space="preserve">if the application has any </w:t>
      </w:r>
      <w:r>
        <w:t>fault</w:t>
      </w:r>
    </w:p>
    <w:p w:rsidR="0017772E" w:rsidRPr="0017772E" w:rsidRDefault="0017772E" w:rsidP="0017772E">
      <w:pPr>
        <w:pStyle w:val="BodyText"/>
      </w:pPr>
    </w:p>
    <w:p w:rsidR="00731F89" w:rsidRDefault="00731F89" w:rsidP="005B61EA">
      <w:pPr>
        <w:pStyle w:val="Heading2"/>
        <w:rPr>
          <w:lang w:eastAsia="ja-JP"/>
        </w:rPr>
      </w:pPr>
      <w:bookmarkStart w:id="256" w:name="_Toc508708084"/>
      <w:r>
        <w:rPr>
          <w:lang w:eastAsia="ja-JP"/>
        </w:rPr>
        <w:t>Coordination</w:t>
      </w:r>
      <w:r>
        <w:rPr>
          <w:rFonts w:hint="eastAsia"/>
          <w:lang w:eastAsia="ja-JP"/>
        </w:rPr>
        <w:t xml:space="preserve"> with Property Tax Department</w:t>
      </w:r>
      <w:bookmarkEnd w:id="256"/>
    </w:p>
    <w:p w:rsidR="005A64F4" w:rsidRDefault="005A64F4" w:rsidP="005A64F4">
      <w:pPr>
        <w:pStyle w:val="BodyText"/>
      </w:pPr>
      <w:r>
        <w:rPr>
          <w:rFonts w:hint="eastAsia"/>
        </w:rPr>
        <w:t>Once the building plan is approved, th</w:t>
      </w:r>
      <w:r w:rsidR="00380074">
        <w:rPr>
          <w:rFonts w:hint="eastAsia"/>
        </w:rPr>
        <w:t>e CC taxation department should</w:t>
      </w:r>
      <w:r>
        <w:rPr>
          <w:rFonts w:hint="eastAsia"/>
        </w:rPr>
        <w:t xml:space="preserve"> register the property to </w:t>
      </w:r>
      <w:r>
        <w:t>the</w:t>
      </w:r>
      <w:r w:rsidR="000111CF">
        <w:t xml:space="preserve"> </w:t>
      </w:r>
      <w:r>
        <w:t>holding</w:t>
      </w:r>
      <w:r>
        <w:rPr>
          <w:rFonts w:hint="eastAsia"/>
        </w:rPr>
        <w:t xml:space="preserve"> tax </w:t>
      </w:r>
      <w:r>
        <w:t>inventory</w:t>
      </w:r>
      <w:r>
        <w:rPr>
          <w:rFonts w:hint="eastAsia"/>
        </w:rPr>
        <w:t xml:space="preserve">.  Thus CC can increase its revenue systematically. </w:t>
      </w:r>
    </w:p>
    <w:p w:rsidR="005A64F4" w:rsidRDefault="005A64F4" w:rsidP="005A64F4">
      <w:pPr>
        <w:pStyle w:val="BodyText"/>
      </w:pPr>
    </w:p>
    <w:p w:rsidR="001979BE" w:rsidRDefault="0071097B" w:rsidP="0076440E">
      <w:pPr>
        <w:pStyle w:val="Heading2"/>
        <w:ind w:left="840"/>
        <w:rPr>
          <w:lang w:eastAsia="ja-JP"/>
        </w:rPr>
      </w:pPr>
      <w:bookmarkStart w:id="257" w:name="_Toc508708085"/>
      <w:r>
        <w:rPr>
          <w:rFonts w:hint="eastAsia"/>
          <w:lang w:eastAsia="ja-JP"/>
        </w:rPr>
        <w:t>Action against</w:t>
      </w:r>
      <w:r w:rsidR="001979BE">
        <w:rPr>
          <w:rFonts w:hint="eastAsia"/>
          <w:lang w:eastAsia="ja-JP"/>
        </w:rPr>
        <w:t xml:space="preserve"> Illegal </w:t>
      </w:r>
      <w:r w:rsidR="001979BE">
        <w:rPr>
          <w:lang w:eastAsia="ja-JP"/>
        </w:rPr>
        <w:t>Land</w:t>
      </w:r>
      <w:r w:rsidR="001979BE">
        <w:rPr>
          <w:rFonts w:hint="eastAsia"/>
          <w:lang w:eastAsia="ja-JP"/>
        </w:rPr>
        <w:t xml:space="preserve"> Developments and </w:t>
      </w:r>
      <w:r w:rsidR="001979BE">
        <w:rPr>
          <w:lang w:eastAsia="ja-JP"/>
        </w:rPr>
        <w:t>Building</w:t>
      </w:r>
      <w:r w:rsidR="001979BE">
        <w:rPr>
          <w:rFonts w:hint="eastAsia"/>
          <w:lang w:eastAsia="ja-JP"/>
        </w:rPr>
        <w:t>s</w:t>
      </w:r>
      <w:bookmarkEnd w:id="257"/>
    </w:p>
    <w:p w:rsidR="009B641B" w:rsidRPr="009B641B" w:rsidRDefault="00106C55" w:rsidP="005A64F4">
      <w:pPr>
        <w:pStyle w:val="Heading4"/>
      </w:pPr>
      <w:r>
        <w:rPr>
          <w:rFonts w:hint="eastAsia"/>
          <w:lang w:eastAsia="ja-JP"/>
        </w:rPr>
        <w:t>Identification of</w:t>
      </w:r>
      <w:r w:rsidR="000111CF">
        <w:rPr>
          <w:lang w:eastAsia="ja-JP"/>
        </w:rPr>
        <w:t xml:space="preserve"> </w:t>
      </w:r>
      <w:r w:rsidR="009677E0">
        <w:rPr>
          <w:lang w:eastAsia="ja-JP"/>
        </w:rPr>
        <w:t>illegal</w:t>
      </w:r>
      <w:r>
        <w:rPr>
          <w:rFonts w:hint="eastAsia"/>
          <w:lang w:eastAsia="ja-JP"/>
        </w:rPr>
        <w:t xml:space="preserve"> land development and</w:t>
      </w:r>
      <w:r w:rsidR="009677E0">
        <w:rPr>
          <w:rFonts w:hint="eastAsia"/>
          <w:lang w:eastAsia="ja-JP"/>
        </w:rPr>
        <w:t xml:space="preserve"> buildings </w:t>
      </w:r>
    </w:p>
    <w:p w:rsidR="009677E0" w:rsidRDefault="009677E0" w:rsidP="001979BE">
      <w:pPr>
        <w:pStyle w:val="BodyText"/>
      </w:pPr>
      <w:r>
        <w:rPr>
          <w:rFonts w:hint="eastAsia"/>
        </w:rPr>
        <w:t xml:space="preserve"> CC </w:t>
      </w:r>
      <w:r w:rsidR="0071097B">
        <w:rPr>
          <w:rFonts w:hint="eastAsia"/>
        </w:rPr>
        <w:t xml:space="preserve">identifies </w:t>
      </w:r>
      <w:r w:rsidR="0071097B">
        <w:t>illegal</w:t>
      </w:r>
      <w:r w:rsidR="0071097B">
        <w:rPr>
          <w:rFonts w:hint="eastAsia"/>
        </w:rPr>
        <w:t xml:space="preserve"> land development, buildings </w:t>
      </w:r>
      <w:r w:rsidR="00606485">
        <w:rPr>
          <w:rFonts w:hint="eastAsia"/>
        </w:rPr>
        <w:t xml:space="preserve">and public land </w:t>
      </w:r>
      <w:r w:rsidR="0071097B">
        <w:rPr>
          <w:rFonts w:hint="eastAsia"/>
        </w:rPr>
        <w:t>squatting wi</w:t>
      </w:r>
      <w:r w:rsidR="00606485">
        <w:rPr>
          <w:rFonts w:hint="eastAsia"/>
        </w:rPr>
        <w:t xml:space="preserve">th </w:t>
      </w:r>
      <w:r w:rsidR="00535480">
        <w:t xml:space="preserve">the organizations and individuals responsible </w:t>
      </w:r>
      <w:r w:rsidR="003D1684">
        <w:t>f</w:t>
      </w:r>
      <w:r w:rsidR="00535480">
        <w:t>or the violations</w:t>
      </w:r>
      <w:r w:rsidR="0071097B">
        <w:rPr>
          <w:rFonts w:hint="eastAsia"/>
        </w:rPr>
        <w:t xml:space="preserve">. </w:t>
      </w:r>
      <w:r w:rsidR="009748B5">
        <w:rPr>
          <w:rFonts w:hint="eastAsia"/>
        </w:rPr>
        <w:t xml:space="preserve">WLCC and CSCC may report these to </w:t>
      </w:r>
      <w:r w:rsidR="009748B5">
        <w:t>the</w:t>
      </w:r>
      <w:r w:rsidR="009748B5">
        <w:rPr>
          <w:rFonts w:hint="eastAsia"/>
        </w:rPr>
        <w:t xml:space="preserve"> CC officer. </w:t>
      </w:r>
      <w:r w:rsidR="003D1684">
        <w:rPr>
          <w:rFonts w:hint="eastAsia"/>
        </w:rPr>
        <w:t>Th</w:t>
      </w:r>
      <w:r w:rsidR="003D1684">
        <w:t>is</w:t>
      </w:r>
      <w:r w:rsidR="000111CF">
        <w:t xml:space="preserve"> </w:t>
      </w:r>
      <w:r w:rsidR="00ED4F75">
        <w:t>information</w:t>
      </w:r>
      <w:r w:rsidR="0071097B">
        <w:rPr>
          <w:rFonts w:hint="eastAsia"/>
        </w:rPr>
        <w:t xml:space="preserve"> shall </w:t>
      </w:r>
      <w:r w:rsidR="009748B5">
        <w:rPr>
          <w:rFonts w:hint="eastAsia"/>
        </w:rPr>
        <w:t xml:space="preserve">be listed and mapped. </w:t>
      </w:r>
    </w:p>
    <w:p w:rsidR="005A64F4" w:rsidRDefault="005A64F4" w:rsidP="001979BE">
      <w:pPr>
        <w:pStyle w:val="BodyText"/>
      </w:pPr>
    </w:p>
    <w:p w:rsidR="005A64F4" w:rsidRPr="005A64F4" w:rsidRDefault="005A64F4" w:rsidP="009748B5">
      <w:pPr>
        <w:pStyle w:val="Heading4"/>
      </w:pPr>
      <w:r>
        <w:rPr>
          <w:rFonts w:hint="eastAsia"/>
          <w:lang w:eastAsia="ja-JP"/>
        </w:rPr>
        <w:t xml:space="preserve">Taking action against Illegal </w:t>
      </w:r>
      <w:r>
        <w:rPr>
          <w:lang w:eastAsia="ja-JP"/>
        </w:rPr>
        <w:t>Land</w:t>
      </w:r>
      <w:r>
        <w:rPr>
          <w:rFonts w:hint="eastAsia"/>
          <w:lang w:eastAsia="ja-JP"/>
        </w:rPr>
        <w:t xml:space="preserve"> Developments and </w:t>
      </w:r>
      <w:r>
        <w:rPr>
          <w:lang w:eastAsia="ja-JP"/>
        </w:rPr>
        <w:t>Building</w:t>
      </w:r>
      <w:r>
        <w:rPr>
          <w:rFonts w:hint="eastAsia"/>
          <w:lang w:eastAsia="ja-JP"/>
        </w:rPr>
        <w:t xml:space="preserve">s </w:t>
      </w:r>
    </w:p>
    <w:p w:rsidR="005A64F4" w:rsidRDefault="00ED4F75" w:rsidP="001979BE">
      <w:pPr>
        <w:pStyle w:val="BodyText"/>
      </w:pPr>
      <w:r>
        <w:rPr>
          <w:rFonts w:hint="eastAsia"/>
        </w:rPr>
        <w:t>CC takes necessary action to settle the illegal situation. T</w:t>
      </w:r>
      <w:r>
        <w:t>h</w:t>
      </w:r>
      <w:r>
        <w:rPr>
          <w:rFonts w:hint="eastAsia"/>
        </w:rPr>
        <w:t xml:space="preserve">e first step is to send notice to the </w:t>
      </w:r>
      <w:r w:rsidR="00F41771">
        <w:t>illegal</w:t>
      </w:r>
      <w:r w:rsidR="00F41771">
        <w:rPr>
          <w:rFonts w:hint="eastAsia"/>
        </w:rPr>
        <w:t xml:space="preserve"> actors and reveal the </w:t>
      </w:r>
      <w:r w:rsidR="00F41771">
        <w:t>information</w:t>
      </w:r>
      <w:r w:rsidR="00F41771">
        <w:rPr>
          <w:rFonts w:hint="eastAsia"/>
        </w:rPr>
        <w:t xml:space="preserve"> to the public. Execution of </w:t>
      </w:r>
      <w:r w:rsidR="00881A33">
        <w:t>legal action</w:t>
      </w:r>
      <w:r w:rsidR="00F41771">
        <w:rPr>
          <w:rFonts w:hint="eastAsia"/>
        </w:rPr>
        <w:t xml:space="preserve"> shall be carried out in consultation with </w:t>
      </w:r>
      <w:r w:rsidR="00F41771">
        <w:t>magistrate</w:t>
      </w:r>
      <w:r w:rsidR="000111CF">
        <w:t>/</w:t>
      </w:r>
      <w:r w:rsidR="00F41771">
        <w:t>office</w:t>
      </w:r>
      <w:r w:rsidR="00C73344">
        <w:rPr>
          <w:rFonts w:hint="eastAsia"/>
        </w:rPr>
        <w:t xml:space="preserve">r of CC or Deputy </w:t>
      </w:r>
      <w:r w:rsidR="00C73344">
        <w:t>Commissioner’</w:t>
      </w:r>
      <w:r w:rsidR="00C73344">
        <w:rPr>
          <w:rFonts w:hint="eastAsia"/>
        </w:rPr>
        <w:t>s Office.</w:t>
      </w:r>
    </w:p>
    <w:p w:rsidR="005A64F4" w:rsidRPr="001979BE" w:rsidRDefault="005A64F4" w:rsidP="001979BE">
      <w:pPr>
        <w:pStyle w:val="BodyText"/>
      </w:pPr>
    </w:p>
    <w:p w:rsidR="005B61EA" w:rsidRPr="005B61EA" w:rsidRDefault="005B61EA" w:rsidP="005B61EA">
      <w:pPr>
        <w:pStyle w:val="BodyText"/>
      </w:pPr>
    </w:p>
    <w:p w:rsidR="005B61EA" w:rsidRPr="005B61EA" w:rsidRDefault="005B61EA" w:rsidP="005B61EA">
      <w:pPr>
        <w:pStyle w:val="Heading1"/>
        <w:spacing w:after="240"/>
      </w:pPr>
      <w:bookmarkStart w:id="258" w:name="_Toc508708086"/>
      <w:r w:rsidRPr="005B61EA">
        <w:t>Implementation Schedule</w:t>
      </w:r>
      <w:bookmarkEnd w:id="258"/>
    </w:p>
    <w:p w:rsidR="00C73344" w:rsidRPr="005B61EA" w:rsidRDefault="00C73344" w:rsidP="00C73344">
      <w:pPr>
        <w:pStyle w:val="Caption"/>
        <w:spacing w:before="120" w:after="120"/>
        <w:rPr>
          <w:lang w:eastAsia="ja-JP"/>
        </w:rPr>
      </w:pPr>
      <w:r w:rsidRPr="005B61EA">
        <w:rPr>
          <w:rFonts w:hint="eastAsia"/>
          <w:lang w:eastAsia="ja-JP"/>
        </w:rPr>
        <w:t xml:space="preserve">Figure 1.1   </w:t>
      </w:r>
      <w:r w:rsidRPr="005B61EA">
        <w:rPr>
          <w:lang w:eastAsia="ja-JP"/>
        </w:rPr>
        <w:t>Implementation</w:t>
      </w:r>
      <w:r w:rsidRPr="005B61EA">
        <w:rPr>
          <w:rFonts w:hint="eastAsia"/>
          <w:lang w:eastAsia="ja-JP"/>
        </w:rPr>
        <w:t xml:space="preserve"> Schedule of</w:t>
      </w:r>
      <w:r>
        <w:rPr>
          <w:rFonts w:hint="eastAsia"/>
          <w:lang w:eastAsia="ja-JP"/>
        </w:rPr>
        <w:t xml:space="preserve"> Development C</w:t>
      </w:r>
      <w:r>
        <w:rPr>
          <w:lang w:eastAsia="ja-JP"/>
        </w:rPr>
        <w:t>o</w:t>
      </w:r>
      <w:r>
        <w:rPr>
          <w:rFonts w:hint="eastAsia"/>
          <w:lang w:eastAsia="ja-JP"/>
        </w:rPr>
        <w:t xml:space="preserve">ntrol </w:t>
      </w:r>
    </w:p>
    <w:tbl>
      <w:tblPr>
        <w:tblW w:w="90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Change w:id="259" w:author="HP" w:date="2018-01-14T16:13:00Z">
          <w:tblPr>
            <w:tblW w:w="90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PrChange>
      </w:tblPr>
      <w:tblGrid>
        <w:gridCol w:w="638"/>
        <w:gridCol w:w="3459"/>
        <w:gridCol w:w="513"/>
        <w:gridCol w:w="483"/>
        <w:gridCol w:w="12"/>
        <w:gridCol w:w="495"/>
        <w:gridCol w:w="501"/>
        <w:gridCol w:w="495"/>
        <w:gridCol w:w="481"/>
        <w:gridCol w:w="507"/>
        <w:gridCol w:w="502"/>
        <w:gridCol w:w="494"/>
        <w:gridCol w:w="495"/>
        <w:tblGridChange w:id="260">
          <w:tblGrid>
            <w:gridCol w:w="638"/>
            <w:gridCol w:w="3459"/>
            <w:gridCol w:w="513"/>
            <w:gridCol w:w="483"/>
            <w:gridCol w:w="12"/>
            <w:gridCol w:w="495"/>
            <w:gridCol w:w="501"/>
            <w:gridCol w:w="495"/>
            <w:gridCol w:w="481"/>
            <w:gridCol w:w="507"/>
            <w:gridCol w:w="502"/>
            <w:gridCol w:w="494"/>
            <w:gridCol w:w="495"/>
          </w:tblGrid>
        </w:tblGridChange>
      </w:tblGrid>
      <w:tr w:rsidR="00BE6DFC" w:rsidRPr="00226492" w:rsidTr="00BE6DFC">
        <w:trPr>
          <w:jc w:val="center"/>
          <w:trPrChange w:id="261" w:author="HP" w:date="2018-01-14T16:13:00Z">
            <w:trPr>
              <w:jc w:val="center"/>
            </w:trPr>
          </w:trPrChange>
        </w:trPr>
        <w:tc>
          <w:tcPr>
            <w:tcW w:w="638" w:type="dxa"/>
            <w:vMerge w:val="restart"/>
            <w:tcPrChange w:id="262" w:author="HP" w:date="2018-01-14T16:13:00Z">
              <w:tcPr>
                <w:tcW w:w="638" w:type="dxa"/>
                <w:vMerge w:val="restart"/>
              </w:tcPr>
            </w:tcPrChange>
          </w:tcPr>
          <w:p w:rsidR="00BE6DFC" w:rsidRPr="00226492" w:rsidRDefault="00BE6DFC" w:rsidP="0076440E">
            <w:pPr>
              <w:pStyle w:val="BodyText"/>
              <w:rPr>
                <w:sz w:val="20"/>
                <w:szCs w:val="20"/>
              </w:rPr>
            </w:pPr>
            <w:ins w:id="263" w:author="HP" w:date="2018-01-14T16:13:00Z">
              <w:r>
                <w:rPr>
                  <w:sz w:val="20"/>
                  <w:szCs w:val="20"/>
                </w:rPr>
                <w:t>Sl No.</w:t>
              </w:r>
            </w:ins>
          </w:p>
        </w:tc>
        <w:tc>
          <w:tcPr>
            <w:tcW w:w="3459" w:type="dxa"/>
            <w:vMerge w:val="restart"/>
            <w:vAlign w:val="center"/>
            <w:tcPrChange w:id="264" w:author="HP" w:date="2018-01-14T16:13:00Z">
              <w:tcPr>
                <w:tcW w:w="3459" w:type="dxa"/>
                <w:vMerge w:val="restart"/>
              </w:tcPr>
            </w:tcPrChange>
          </w:tcPr>
          <w:p w:rsidR="000505F2" w:rsidRPr="000505F2" w:rsidRDefault="000505F2" w:rsidP="000505F2">
            <w:pPr>
              <w:pStyle w:val="BodyText"/>
              <w:spacing w:line="200" w:lineRule="exact"/>
              <w:jc w:val="center"/>
              <w:rPr>
                <w:b/>
                <w:bCs/>
                <w:sz w:val="24"/>
                <w:szCs w:val="24"/>
                <w:rPrChange w:id="265" w:author="HP" w:date="2018-01-14T16:13:00Z">
                  <w:rPr>
                    <w:sz w:val="20"/>
                    <w:szCs w:val="20"/>
                  </w:rPr>
                </w:rPrChange>
              </w:rPr>
              <w:pPrChange w:id="266" w:author="HP" w:date="2018-01-14T16:13:00Z">
                <w:pPr>
                  <w:pStyle w:val="BodyText"/>
                  <w:spacing w:line="200" w:lineRule="exact"/>
                </w:pPr>
              </w:pPrChange>
            </w:pPr>
            <w:ins w:id="267" w:author="HP" w:date="2018-01-14T16:13:00Z">
              <w:r w:rsidRPr="000505F2">
                <w:rPr>
                  <w:b/>
                  <w:bCs/>
                  <w:sz w:val="24"/>
                  <w:szCs w:val="24"/>
                  <w:rPrChange w:id="268" w:author="HP" w:date="2018-01-14T16:13:00Z">
                    <w:rPr>
                      <w:color w:val="0000FF"/>
                      <w:sz w:val="20"/>
                      <w:szCs w:val="20"/>
                      <w:u w:val="single"/>
                    </w:rPr>
                  </w:rPrChange>
                </w:rPr>
                <w:t>Activities</w:t>
              </w:r>
            </w:ins>
          </w:p>
        </w:tc>
        <w:tc>
          <w:tcPr>
            <w:tcW w:w="996" w:type="dxa"/>
            <w:gridSpan w:val="2"/>
            <w:tcMar>
              <w:left w:w="28" w:type="dxa"/>
              <w:right w:w="28" w:type="dxa"/>
            </w:tcMar>
            <w:tcPrChange w:id="269" w:author="HP" w:date="2018-01-14T16:13:00Z">
              <w:tcPr>
                <w:tcW w:w="996" w:type="dxa"/>
                <w:gridSpan w:val="2"/>
                <w:tcMar>
                  <w:left w:w="28" w:type="dxa"/>
                  <w:right w:w="28" w:type="dxa"/>
                </w:tcMar>
              </w:tcPr>
            </w:tcPrChange>
          </w:tcPr>
          <w:p w:rsidR="00BE6DFC" w:rsidRPr="00226492" w:rsidRDefault="00BE6DFC" w:rsidP="0076440E">
            <w:pPr>
              <w:pStyle w:val="BodyText"/>
              <w:jc w:val="center"/>
              <w:rPr>
                <w:sz w:val="20"/>
                <w:szCs w:val="20"/>
              </w:rPr>
            </w:pPr>
            <w:r w:rsidRPr="00226492">
              <w:rPr>
                <w:rFonts w:hint="eastAsia"/>
                <w:sz w:val="20"/>
                <w:szCs w:val="20"/>
              </w:rPr>
              <w:t>2014/5</w:t>
            </w:r>
          </w:p>
        </w:tc>
        <w:tc>
          <w:tcPr>
            <w:tcW w:w="1984" w:type="dxa"/>
            <w:gridSpan w:val="5"/>
            <w:tcMar>
              <w:left w:w="28" w:type="dxa"/>
              <w:right w:w="28" w:type="dxa"/>
            </w:tcMar>
            <w:tcPrChange w:id="270" w:author="HP" w:date="2018-01-14T16:13:00Z">
              <w:tcPr>
                <w:tcW w:w="1984" w:type="dxa"/>
                <w:gridSpan w:val="5"/>
                <w:tcMar>
                  <w:left w:w="28" w:type="dxa"/>
                  <w:right w:w="28" w:type="dxa"/>
                </w:tcMar>
              </w:tcPr>
            </w:tcPrChange>
          </w:tcPr>
          <w:p w:rsidR="00BE6DFC" w:rsidRPr="00226492" w:rsidRDefault="00BE6DFC" w:rsidP="0076440E">
            <w:pPr>
              <w:pStyle w:val="BodyText"/>
              <w:jc w:val="center"/>
              <w:rPr>
                <w:sz w:val="20"/>
                <w:szCs w:val="20"/>
              </w:rPr>
            </w:pPr>
            <w:r w:rsidRPr="00226492">
              <w:rPr>
                <w:rFonts w:hint="eastAsia"/>
                <w:sz w:val="20"/>
                <w:szCs w:val="20"/>
              </w:rPr>
              <w:t>2015/6</w:t>
            </w:r>
          </w:p>
        </w:tc>
        <w:tc>
          <w:tcPr>
            <w:tcW w:w="1998" w:type="dxa"/>
            <w:gridSpan w:val="4"/>
            <w:tcMar>
              <w:left w:w="28" w:type="dxa"/>
              <w:right w:w="28" w:type="dxa"/>
            </w:tcMar>
            <w:tcPrChange w:id="271" w:author="HP" w:date="2018-01-14T16:13:00Z">
              <w:tcPr>
                <w:tcW w:w="1998" w:type="dxa"/>
                <w:gridSpan w:val="4"/>
                <w:tcMar>
                  <w:left w:w="28" w:type="dxa"/>
                  <w:right w:w="28" w:type="dxa"/>
                </w:tcMar>
              </w:tcPr>
            </w:tcPrChange>
          </w:tcPr>
          <w:p w:rsidR="00BE6DFC" w:rsidRPr="00226492" w:rsidRDefault="00BE6DFC" w:rsidP="0076440E">
            <w:pPr>
              <w:pStyle w:val="BodyText"/>
              <w:jc w:val="center"/>
              <w:rPr>
                <w:sz w:val="20"/>
                <w:szCs w:val="20"/>
              </w:rPr>
            </w:pPr>
            <w:r w:rsidRPr="00226492">
              <w:rPr>
                <w:rFonts w:hint="eastAsia"/>
                <w:sz w:val="20"/>
                <w:szCs w:val="20"/>
              </w:rPr>
              <w:t>2016/7</w:t>
            </w:r>
          </w:p>
        </w:tc>
      </w:tr>
      <w:tr w:rsidR="00BE6DFC" w:rsidRPr="00226492" w:rsidTr="00BE6DFC">
        <w:trPr>
          <w:jc w:val="center"/>
        </w:trPr>
        <w:tc>
          <w:tcPr>
            <w:tcW w:w="638" w:type="dxa"/>
            <w:vMerge/>
          </w:tcPr>
          <w:p w:rsidR="00BE6DFC" w:rsidRPr="00226492" w:rsidRDefault="00BE6DFC" w:rsidP="0076440E">
            <w:pPr>
              <w:pStyle w:val="BodyText"/>
              <w:rPr>
                <w:sz w:val="20"/>
                <w:szCs w:val="20"/>
              </w:rPr>
            </w:pPr>
          </w:p>
        </w:tc>
        <w:tc>
          <w:tcPr>
            <w:tcW w:w="3459" w:type="dxa"/>
            <w:vMerge/>
          </w:tcPr>
          <w:p w:rsidR="00BE6DFC" w:rsidRPr="00226492" w:rsidRDefault="00BE6DFC" w:rsidP="0076440E">
            <w:pPr>
              <w:pStyle w:val="BodyText"/>
              <w:spacing w:line="200" w:lineRule="exact"/>
              <w:rPr>
                <w:sz w:val="20"/>
                <w:szCs w:val="20"/>
              </w:rPr>
            </w:pPr>
          </w:p>
        </w:tc>
        <w:tc>
          <w:tcPr>
            <w:tcW w:w="513" w:type="dxa"/>
            <w:tcMar>
              <w:left w:w="28" w:type="dxa"/>
              <w:right w:w="28" w:type="dxa"/>
            </w:tcMar>
          </w:tcPr>
          <w:p w:rsidR="00BE6DFC" w:rsidRPr="00226492" w:rsidRDefault="00BE6DFC" w:rsidP="0076440E">
            <w:pPr>
              <w:pStyle w:val="BodyText"/>
              <w:rPr>
                <w:sz w:val="20"/>
                <w:szCs w:val="20"/>
              </w:rPr>
            </w:pPr>
            <w:r w:rsidRPr="00226492">
              <w:rPr>
                <w:rFonts w:hint="eastAsia"/>
                <w:sz w:val="20"/>
                <w:szCs w:val="20"/>
              </w:rPr>
              <w:t>1-</w:t>
            </w:r>
          </w:p>
        </w:tc>
        <w:tc>
          <w:tcPr>
            <w:tcW w:w="495" w:type="dxa"/>
            <w:gridSpan w:val="2"/>
            <w:tcMar>
              <w:left w:w="28" w:type="dxa"/>
              <w:right w:w="28" w:type="dxa"/>
            </w:tcMar>
          </w:tcPr>
          <w:p w:rsidR="00BE6DFC" w:rsidRPr="00226492" w:rsidRDefault="00BE6DFC" w:rsidP="0076440E">
            <w:pPr>
              <w:pStyle w:val="BodyText"/>
              <w:rPr>
                <w:sz w:val="20"/>
                <w:szCs w:val="20"/>
              </w:rPr>
            </w:pPr>
            <w:r w:rsidRPr="00226492">
              <w:rPr>
                <w:rFonts w:hint="eastAsia"/>
                <w:sz w:val="20"/>
                <w:szCs w:val="20"/>
              </w:rPr>
              <w:t>4-</w:t>
            </w:r>
          </w:p>
        </w:tc>
        <w:tc>
          <w:tcPr>
            <w:tcW w:w="495" w:type="dxa"/>
            <w:tcBorders>
              <w:right w:val="single" w:sz="12" w:space="0" w:color="auto"/>
            </w:tcBorders>
            <w:tcMar>
              <w:left w:w="28" w:type="dxa"/>
              <w:right w:w="28" w:type="dxa"/>
            </w:tcMar>
          </w:tcPr>
          <w:p w:rsidR="00BE6DFC" w:rsidRPr="00226492" w:rsidRDefault="00BE6DFC" w:rsidP="0076440E">
            <w:pPr>
              <w:pStyle w:val="BodyText"/>
              <w:rPr>
                <w:sz w:val="20"/>
                <w:szCs w:val="20"/>
              </w:rPr>
            </w:pPr>
            <w:r w:rsidRPr="00226492">
              <w:rPr>
                <w:rFonts w:hint="eastAsia"/>
                <w:sz w:val="20"/>
                <w:szCs w:val="20"/>
              </w:rPr>
              <w:t>7-</w:t>
            </w:r>
          </w:p>
        </w:tc>
        <w:tc>
          <w:tcPr>
            <w:tcW w:w="501" w:type="dxa"/>
            <w:tcBorders>
              <w:left w:val="single" w:sz="12" w:space="0" w:color="auto"/>
              <w:right w:val="single" w:sz="4" w:space="0" w:color="auto"/>
            </w:tcBorders>
            <w:tcMar>
              <w:left w:w="28" w:type="dxa"/>
              <w:right w:w="28" w:type="dxa"/>
            </w:tcMar>
          </w:tcPr>
          <w:p w:rsidR="00BE6DFC" w:rsidRPr="00226492" w:rsidRDefault="00BE6DFC" w:rsidP="0076440E">
            <w:pPr>
              <w:pStyle w:val="BodyText"/>
              <w:rPr>
                <w:sz w:val="20"/>
                <w:szCs w:val="20"/>
              </w:rPr>
            </w:pPr>
            <w:r w:rsidRPr="00226492">
              <w:rPr>
                <w:rFonts w:hint="eastAsia"/>
                <w:sz w:val="20"/>
                <w:szCs w:val="20"/>
              </w:rPr>
              <w:t>10-</w:t>
            </w:r>
          </w:p>
        </w:tc>
        <w:tc>
          <w:tcPr>
            <w:tcW w:w="495" w:type="dxa"/>
            <w:tcBorders>
              <w:left w:val="single" w:sz="4" w:space="0" w:color="auto"/>
            </w:tcBorders>
            <w:tcMar>
              <w:left w:w="28" w:type="dxa"/>
              <w:right w:w="28" w:type="dxa"/>
            </w:tcMar>
          </w:tcPr>
          <w:p w:rsidR="00BE6DFC" w:rsidRPr="00226492" w:rsidRDefault="00BE6DFC" w:rsidP="0076440E">
            <w:pPr>
              <w:pStyle w:val="BodyText"/>
              <w:rPr>
                <w:sz w:val="20"/>
                <w:szCs w:val="20"/>
              </w:rPr>
            </w:pPr>
            <w:r w:rsidRPr="00226492">
              <w:rPr>
                <w:rFonts w:hint="eastAsia"/>
                <w:sz w:val="20"/>
                <w:szCs w:val="20"/>
              </w:rPr>
              <w:t>1-</w:t>
            </w:r>
          </w:p>
        </w:tc>
        <w:tc>
          <w:tcPr>
            <w:tcW w:w="481" w:type="dxa"/>
            <w:tcMar>
              <w:left w:w="28" w:type="dxa"/>
              <w:right w:w="28" w:type="dxa"/>
            </w:tcMar>
          </w:tcPr>
          <w:p w:rsidR="00BE6DFC" w:rsidRPr="00226492" w:rsidRDefault="00BE6DFC" w:rsidP="0076440E">
            <w:pPr>
              <w:pStyle w:val="BodyText"/>
              <w:rPr>
                <w:sz w:val="20"/>
                <w:szCs w:val="20"/>
              </w:rPr>
            </w:pPr>
            <w:r w:rsidRPr="00226492">
              <w:rPr>
                <w:rFonts w:hint="eastAsia"/>
                <w:sz w:val="20"/>
                <w:szCs w:val="20"/>
              </w:rPr>
              <w:t>4-</w:t>
            </w:r>
          </w:p>
        </w:tc>
        <w:tc>
          <w:tcPr>
            <w:tcW w:w="507" w:type="dxa"/>
            <w:tcMar>
              <w:left w:w="28" w:type="dxa"/>
              <w:right w:w="28" w:type="dxa"/>
            </w:tcMar>
          </w:tcPr>
          <w:p w:rsidR="00BE6DFC" w:rsidRPr="00226492" w:rsidRDefault="00BE6DFC" w:rsidP="0076440E">
            <w:pPr>
              <w:pStyle w:val="BodyText"/>
              <w:rPr>
                <w:sz w:val="20"/>
                <w:szCs w:val="20"/>
              </w:rPr>
            </w:pPr>
            <w:r w:rsidRPr="00226492">
              <w:rPr>
                <w:rFonts w:hint="eastAsia"/>
                <w:sz w:val="20"/>
                <w:szCs w:val="20"/>
              </w:rPr>
              <w:t>7-</w:t>
            </w:r>
          </w:p>
        </w:tc>
        <w:tc>
          <w:tcPr>
            <w:tcW w:w="502" w:type="dxa"/>
            <w:tcBorders>
              <w:right w:val="single" w:sz="12" w:space="0" w:color="auto"/>
            </w:tcBorders>
            <w:tcMar>
              <w:left w:w="28" w:type="dxa"/>
              <w:right w:w="28" w:type="dxa"/>
            </w:tcMar>
          </w:tcPr>
          <w:p w:rsidR="00BE6DFC" w:rsidRPr="00226492" w:rsidRDefault="00BE6DFC" w:rsidP="0076440E">
            <w:pPr>
              <w:pStyle w:val="BodyText"/>
              <w:rPr>
                <w:sz w:val="20"/>
                <w:szCs w:val="20"/>
              </w:rPr>
            </w:pPr>
            <w:r w:rsidRPr="00226492">
              <w:rPr>
                <w:rFonts w:hint="eastAsia"/>
                <w:sz w:val="20"/>
                <w:szCs w:val="20"/>
              </w:rPr>
              <w:t>10-</w:t>
            </w:r>
          </w:p>
        </w:tc>
        <w:tc>
          <w:tcPr>
            <w:tcW w:w="494" w:type="dxa"/>
            <w:tcBorders>
              <w:left w:val="single" w:sz="12" w:space="0" w:color="auto"/>
            </w:tcBorders>
            <w:tcMar>
              <w:left w:w="28" w:type="dxa"/>
              <w:right w:w="28" w:type="dxa"/>
            </w:tcMar>
          </w:tcPr>
          <w:p w:rsidR="00BE6DFC" w:rsidRPr="00226492" w:rsidRDefault="00BE6DFC" w:rsidP="0076440E">
            <w:pPr>
              <w:pStyle w:val="BodyText"/>
              <w:rPr>
                <w:sz w:val="20"/>
                <w:szCs w:val="20"/>
              </w:rPr>
            </w:pPr>
            <w:r w:rsidRPr="00226492">
              <w:rPr>
                <w:rFonts w:hint="eastAsia"/>
                <w:sz w:val="20"/>
                <w:szCs w:val="20"/>
              </w:rPr>
              <w:t>1-</w:t>
            </w:r>
          </w:p>
        </w:tc>
        <w:tc>
          <w:tcPr>
            <w:tcW w:w="495" w:type="dxa"/>
            <w:tcMar>
              <w:left w:w="28" w:type="dxa"/>
              <w:right w:w="28" w:type="dxa"/>
            </w:tcMar>
          </w:tcPr>
          <w:p w:rsidR="00BE6DFC" w:rsidRPr="00226492" w:rsidRDefault="00BE6DFC" w:rsidP="0076440E">
            <w:pPr>
              <w:pStyle w:val="BodyText"/>
              <w:rPr>
                <w:sz w:val="20"/>
                <w:szCs w:val="20"/>
              </w:rPr>
            </w:pPr>
            <w:r w:rsidRPr="00226492">
              <w:rPr>
                <w:rFonts w:hint="eastAsia"/>
                <w:sz w:val="20"/>
                <w:szCs w:val="20"/>
              </w:rPr>
              <w:t>4-</w:t>
            </w:r>
          </w:p>
        </w:tc>
      </w:tr>
      <w:tr w:rsidR="00C73344" w:rsidTr="00BE6DFC">
        <w:trPr>
          <w:jc w:val="center"/>
        </w:trPr>
        <w:tc>
          <w:tcPr>
            <w:tcW w:w="638" w:type="dxa"/>
          </w:tcPr>
          <w:p w:rsidR="00C73344" w:rsidRDefault="00C73344" w:rsidP="0076440E">
            <w:pPr>
              <w:pStyle w:val="BodyText"/>
            </w:pPr>
            <w:r>
              <w:rPr>
                <w:rFonts w:hint="eastAsia"/>
              </w:rPr>
              <w:t>1</w:t>
            </w:r>
          </w:p>
        </w:tc>
        <w:tc>
          <w:tcPr>
            <w:tcW w:w="3459" w:type="dxa"/>
          </w:tcPr>
          <w:p w:rsidR="00C73344" w:rsidRPr="00226492" w:rsidRDefault="00C73344" w:rsidP="0076440E">
            <w:pPr>
              <w:pStyle w:val="BodyText"/>
              <w:spacing w:line="200" w:lineRule="exact"/>
              <w:rPr>
                <w:sz w:val="21"/>
                <w:szCs w:val="21"/>
              </w:rPr>
            </w:pPr>
            <w:r>
              <w:rPr>
                <w:rFonts w:hint="eastAsia"/>
              </w:rPr>
              <w:t>C</w:t>
            </w:r>
            <w:r>
              <w:t>o</w:t>
            </w:r>
            <w:r>
              <w:rPr>
                <w:rFonts w:hint="eastAsia"/>
              </w:rPr>
              <w:t>nfirmation of Institutional Structure</w:t>
            </w:r>
          </w:p>
        </w:tc>
        <w:tc>
          <w:tcPr>
            <w:tcW w:w="513" w:type="dxa"/>
            <w:tcMar>
              <w:left w:w="28" w:type="dxa"/>
              <w:right w:w="28" w:type="dxa"/>
            </w:tcMar>
          </w:tcPr>
          <w:p w:rsidR="00C73344" w:rsidRDefault="000505F2" w:rsidP="0076440E">
            <w:pPr>
              <w:pStyle w:val="BodyText"/>
            </w:pPr>
            <w:r w:rsidRPr="000505F2">
              <w:rPr>
                <w:noProof/>
                <w:lang w:eastAsia="en-US" w:bidi="bn-IN"/>
              </w:rPr>
              <w:pict>
                <v:shapetype id="_x0000_t32" coordsize="21600,21600" o:spt="32" o:oned="t" path="m,l21600,21600e" filled="f">
                  <v:path arrowok="t" fillok="f" o:connecttype="none"/>
                  <o:lock v:ext="edit" shapetype="t"/>
                </v:shapetype>
                <v:shape id="AutoShape 48" o:spid="_x0000_s1026" type="#_x0000_t32" style="position:absolute;left:0;text-align:left;margin-left:12.2pt;margin-top:14.15pt;width:22.2pt;height:.05pt;flip:x;z-index:25165568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" strokeweight="8pt"/>
              </w:pict>
            </w:r>
          </w:p>
        </w:tc>
        <w:tc>
          <w:tcPr>
            <w:tcW w:w="495" w:type="dxa"/>
            <w:gridSpan w:val="2"/>
            <w:tcMar>
              <w:left w:w="28" w:type="dxa"/>
              <w:right w:w="28" w:type="dxa"/>
            </w:tcMar>
          </w:tcPr>
          <w:p w:rsidR="00C73344" w:rsidRDefault="00C73344" w:rsidP="0076440E">
            <w:pPr>
              <w:pStyle w:val="BodyText"/>
            </w:pPr>
          </w:p>
        </w:tc>
        <w:tc>
          <w:tcPr>
            <w:tcW w:w="495" w:type="dxa"/>
            <w:tcBorders>
              <w:right w:val="single" w:sz="12" w:space="0" w:color="auto"/>
            </w:tcBorders>
            <w:tcMar>
              <w:left w:w="28" w:type="dxa"/>
              <w:right w:w="28" w:type="dxa"/>
            </w:tcMar>
          </w:tcPr>
          <w:p w:rsidR="00C73344" w:rsidRDefault="00C73344" w:rsidP="0076440E">
            <w:pPr>
              <w:pStyle w:val="BodyText"/>
            </w:pPr>
          </w:p>
        </w:tc>
        <w:tc>
          <w:tcPr>
            <w:tcW w:w="501" w:type="dxa"/>
            <w:tcBorders>
              <w:left w:val="single" w:sz="12" w:space="0" w:color="auto"/>
              <w:right w:val="single" w:sz="4" w:space="0" w:color="auto"/>
            </w:tcBorders>
            <w:tcMar>
              <w:left w:w="28" w:type="dxa"/>
              <w:right w:w="28" w:type="dxa"/>
            </w:tcMar>
          </w:tcPr>
          <w:p w:rsidR="00C73344" w:rsidRDefault="00C73344" w:rsidP="0076440E">
            <w:pPr>
              <w:pStyle w:val="BodyText"/>
            </w:pPr>
          </w:p>
        </w:tc>
        <w:tc>
          <w:tcPr>
            <w:tcW w:w="495" w:type="dxa"/>
            <w:tcBorders>
              <w:left w:val="single" w:sz="4" w:space="0" w:color="auto"/>
            </w:tcBorders>
            <w:tcMar>
              <w:left w:w="28" w:type="dxa"/>
              <w:right w:w="28" w:type="dxa"/>
            </w:tcMar>
          </w:tcPr>
          <w:p w:rsidR="00C73344" w:rsidRDefault="00C73344" w:rsidP="0076440E">
            <w:pPr>
              <w:pStyle w:val="BodyText"/>
            </w:pPr>
          </w:p>
        </w:tc>
        <w:tc>
          <w:tcPr>
            <w:tcW w:w="481" w:type="dxa"/>
            <w:tcMar>
              <w:left w:w="28" w:type="dxa"/>
              <w:right w:w="28" w:type="dxa"/>
            </w:tcMar>
          </w:tcPr>
          <w:p w:rsidR="00C73344" w:rsidRDefault="00C73344" w:rsidP="0076440E">
            <w:pPr>
              <w:pStyle w:val="BodyText"/>
            </w:pPr>
          </w:p>
        </w:tc>
        <w:tc>
          <w:tcPr>
            <w:tcW w:w="507" w:type="dxa"/>
            <w:tcMar>
              <w:left w:w="28" w:type="dxa"/>
              <w:right w:w="28" w:type="dxa"/>
            </w:tcMar>
          </w:tcPr>
          <w:p w:rsidR="00C73344" w:rsidRDefault="00C73344" w:rsidP="0076440E">
            <w:pPr>
              <w:pStyle w:val="BodyText"/>
            </w:pPr>
          </w:p>
        </w:tc>
        <w:tc>
          <w:tcPr>
            <w:tcW w:w="502" w:type="dxa"/>
            <w:tcBorders>
              <w:right w:val="single" w:sz="12" w:space="0" w:color="auto"/>
            </w:tcBorders>
            <w:tcMar>
              <w:left w:w="28" w:type="dxa"/>
              <w:right w:w="28" w:type="dxa"/>
            </w:tcMar>
          </w:tcPr>
          <w:p w:rsidR="00C73344" w:rsidRDefault="00C73344" w:rsidP="0076440E">
            <w:pPr>
              <w:pStyle w:val="BodyText"/>
            </w:pPr>
          </w:p>
        </w:tc>
        <w:tc>
          <w:tcPr>
            <w:tcW w:w="494" w:type="dxa"/>
            <w:tcBorders>
              <w:left w:val="single" w:sz="12" w:space="0" w:color="auto"/>
            </w:tcBorders>
            <w:tcMar>
              <w:left w:w="28" w:type="dxa"/>
              <w:right w:w="28" w:type="dxa"/>
            </w:tcMar>
          </w:tcPr>
          <w:p w:rsidR="00C73344" w:rsidRDefault="00C73344" w:rsidP="0076440E">
            <w:pPr>
              <w:pStyle w:val="BodyText"/>
            </w:pPr>
          </w:p>
        </w:tc>
        <w:tc>
          <w:tcPr>
            <w:tcW w:w="495" w:type="dxa"/>
            <w:tcMar>
              <w:left w:w="28" w:type="dxa"/>
              <w:right w:w="28" w:type="dxa"/>
            </w:tcMar>
          </w:tcPr>
          <w:p w:rsidR="00C73344" w:rsidRDefault="00C73344" w:rsidP="0076440E">
            <w:pPr>
              <w:pStyle w:val="BodyText"/>
            </w:pPr>
          </w:p>
        </w:tc>
      </w:tr>
      <w:tr w:rsidR="00C73344" w:rsidTr="00BE6DFC">
        <w:trPr>
          <w:jc w:val="center"/>
        </w:trPr>
        <w:tc>
          <w:tcPr>
            <w:tcW w:w="638" w:type="dxa"/>
          </w:tcPr>
          <w:p w:rsidR="00C73344" w:rsidRDefault="00C73344" w:rsidP="0076440E">
            <w:pPr>
              <w:pStyle w:val="BodyText"/>
            </w:pPr>
            <w:r>
              <w:rPr>
                <w:rFonts w:hint="eastAsia"/>
              </w:rPr>
              <w:t>2</w:t>
            </w:r>
          </w:p>
        </w:tc>
        <w:tc>
          <w:tcPr>
            <w:tcW w:w="3459" w:type="dxa"/>
          </w:tcPr>
          <w:p w:rsidR="00C73344" w:rsidRPr="00C73344" w:rsidRDefault="00C73344" w:rsidP="00C73344">
            <w:pPr>
              <w:pStyle w:val="BodyText"/>
              <w:spacing w:line="200" w:lineRule="exact"/>
            </w:pPr>
            <w:r>
              <w:rPr>
                <w:rFonts w:hint="eastAsia"/>
              </w:rPr>
              <w:t xml:space="preserve">Preparation </w:t>
            </w:r>
            <w:r w:rsidR="00881A33">
              <w:t xml:space="preserve">of </w:t>
            </w:r>
            <w:r w:rsidR="00881A33">
              <w:rPr>
                <w:rFonts w:hint="eastAsia"/>
              </w:rPr>
              <w:t>Rule</w:t>
            </w:r>
            <w:r w:rsidR="00881A33">
              <w:t>s</w:t>
            </w:r>
            <w:r w:rsidR="000111CF">
              <w:t xml:space="preserve"> </w:t>
            </w:r>
            <w:r>
              <w:rPr>
                <w:rFonts w:hint="eastAsia"/>
              </w:rPr>
              <w:t>for B</w:t>
            </w:r>
            <w:r>
              <w:t>u</w:t>
            </w:r>
            <w:r>
              <w:rPr>
                <w:rFonts w:hint="eastAsia"/>
              </w:rPr>
              <w:t>ilding Permission Procedure</w:t>
            </w:r>
          </w:p>
        </w:tc>
        <w:tc>
          <w:tcPr>
            <w:tcW w:w="513" w:type="dxa"/>
            <w:tcMar>
              <w:left w:w="28" w:type="dxa"/>
              <w:right w:w="28" w:type="dxa"/>
            </w:tcMar>
          </w:tcPr>
          <w:p w:rsidR="00C73344" w:rsidRDefault="000505F2" w:rsidP="0076440E">
            <w:pPr>
              <w:pStyle w:val="BodyText"/>
            </w:pPr>
            <w:r>
              <w:rPr>
                <w:noProof/>
                <w:snapToGrid/>
                <w:lang w:eastAsia="en-US" w:bidi="bn-IN"/>
              </w:rPr>
              <w:pict>
                <v:shape id="AutoShape 49" o:spid="_x0000_s1030" type="#_x0000_t32" style="position:absolute;left:0;text-align:left;margin-left:23.3pt;margin-top:11.7pt;width:27.75pt;height:.05pt;flip:x;z-index:25165670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" strokeweight="8pt"/>
              </w:pict>
            </w:r>
          </w:p>
        </w:tc>
        <w:tc>
          <w:tcPr>
            <w:tcW w:w="495" w:type="dxa"/>
            <w:gridSpan w:val="2"/>
            <w:tcMar>
              <w:left w:w="28" w:type="dxa"/>
              <w:right w:w="28" w:type="dxa"/>
            </w:tcMar>
          </w:tcPr>
          <w:p w:rsidR="00C73344" w:rsidRDefault="00C73344" w:rsidP="0076440E">
            <w:pPr>
              <w:pStyle w:val="BodyText"/>
            </w:pPr>
          </w:p>
        </w:tc>
        <w:tc>
          <w:tcPr>
            <w:tcW w:w="495" w:type="dxa"/>
            <w:tcBorders>
              <w:right w:val="single" w:sz="12" w:space="0" w:color="auto"/>
            </w:tcBorders>
            <w:tcMar>
              <w:left w:w="28" w:type="dxa"/>
              <w:right w:w="28" w:type="dxa"/>
            </w:tcMar>
          </w:tcPr>
          <w:p w:rsidR="00C73344" w:rsidRDefault="00C73344" w:rsidP="0076440E">
            <w:pPr>
              <w:pStyle w:val="BodyText"/>
            </w:pPr>
          </w:p>
        </w:tc>
        <w:tc>
          <w:tcPr>
            <w:tcW w:w="501" w:type="dxa"/>
            <w:tcBorders>
              <w:left w:val="single" w:sz="12" w:space="0" w:color="auto"/>
              <w:right w:val="single" w:sz="4" w:space="0" w:color="auto"/>
            </w:tcBorders>
            <w:tcMar>
              <w:left w:w="28" w:type="dxa"/>
              <w:right w:w="28" w:type="dxa"/>
            </w:tcMar>
          </w:tcPr>
          <w:p w:rsidR="00C73344" w:rsidRDefault="00C73344" w:rsidP="0076440E">
            <w:pPr>
              <w:pStyle w:val="BodyText"/>
            </w:pPr>
          </w:p>
        </w:tc>
        <w:tc>
          <w:tcPr>
            <w:tcW w:w="495" w:type="dxa"/>
            <w:tcBorders>
              <w:left w:val="single" w:sz="4" w:space="0" w:color="auto"/>
            </w:tcBorders>
            <w:tcMar>
              <w:left w:w="28" w:type="dxa"/>
              <w:right w:w="28" w:type="dxa"/>
            </w:tcMar>
          </w:tcPr>
          <w:p w:rsidR="00C73344" w:rsidRDefault="00C73344" w:rsidP="0076440E">
            <w:pPr>
              <w:pStyle w:val="BodyText"/>
            </w:pPr>
          </w:p>
        </w:tc>
        <w:tc>
          <w:tcPr>
            <w:tcW w:w="481" w:type="dxa"/>
            <w:tcMar>
              <w:left w:w="28" w:type="dxa"/>
              <w:right w:w="28" w:type="dxa"/>
            </w:tcMar>
          </w:tcPr>
          <w:p w:rsidR="00C73344" w:rsidRDefault="00C73344" w:rsidP="0076440E">
            <w:pPr>
              <w:pStyle w:val="BodyText"/>
            </w:pPr>
          </w:p>
        </w:tc>
        <w:tc>
          <w:tcPr>
            <w:tcW w:w="507" w:type="dxa"/>
            <w:tcMar>
              <w:left w:w="28" w:type="dxa"/>
              <w:right w:w="28" w:type="dxa"/>
            </w:tcMar>
          </w:tcPr>
          <w:p w:rsidR="00C73344" w:rsidRDefault="00C73344" w:rsidP="0076440E">
            <w:pPr>
              <w:pStyle w:val="BodyText"/>
            </w:pPr>
          </w:p>
        </w:tc>
        <w:tc>
          <w:tcPr>
            <w:tcW w:w="502" w:type="dxa"/>
            <w:tcBorders>
              <w:right w:val="single" w:sz="12" w:space="0" w:color="auto"/>
            </w:tcBorders>
            <w:tcMar>
              <w:left w:w="28" w:type="dxa"/>
              <w:right w:w="28" w:type="dxa"/>
            </w:tcMar>
          </w:tcPr>
          <w:p w:rsidR="00C73344" w:rsidRDefault="00C73344" w:rsidP="0076440E">
            <w:pPr>
              <w:pStyle w:val="BodyText"/>
            </w:pPr>
          </w:p>
        </w:tc>
        <w:tc>
          <w:tcPr>
            <w:tcW w:w="494" w:type="dxa"/>
            <w:tcBorders>
              <w:left w:val="single" w:sz="12" w:space="0" w:color="auto"/>
            </w:tcBorders>
            <w:tcMar>
              <w:left w:w="28" w:type="dxa"/>
              <w:right w:w="28" w:type="dxa"/>
            </w:tcMar>
          </w:tcPr>
          <w:p w:rsidR="00C73344" w:rsidRDefault="00C73344" w:rsidP="0076440E">
            <w:pPr>
              <w:pStyle w:val="BodyText"/>
            </w:pPr>
          </w:p>
        </w:tc>
        <w:tc>
          <w:tcPr>
            <w:tcW w:w="495" w:type="dxa"/>
            <w:tcMar>
              <w:left w:w="28" w:type="dxa"/>
              <w:right w:w="28" w:type="dxa"/>
            </w:tcMar>
          </w:tcPr>
          <w:p w:rsidR="00C73344" w:rsidRDefault="00C73344" w:rsidP="0076440E">
            <w:pPr>
              <w:pStyle w:val="BodyText"/>
            </w:pPr>
          </w:p>
        </w:tc>
      </w:tr>
      <w:tr w:rsidR="00C73344" w:rsidTr="00BE6DFC">
        <w:trPr>
          <w:jc w:val="center"/>
        </w:trPr>
        <w:tc>
          <w:tcPr>
            <w:tcW w:w="638" w:type="dxa"/>
          </w:tcPr>
          <w:p w:rsidR="00C73344" w:rsidRDefault="00C73344" w:rsidP="0076440E">
            <w:pPr>
              <w:pStyle w:val="BodyText"/>
            </w:pPr>
            <w:r>
              <w:rPr>
                <w:rFonts w:hint="eastAsia"/>
              </w:rPr>
              <w:t>3</w:t>
            </w:r>
          </w:p>
        </w:tc>
        <w:tc>
          <w:tcPr>
            <w:tcW w:w="3459" w:type="dxa"/>
          </w:tcPr>
          <w:p w:rsidR="00C73344" w:rsidRPr="00226492" w:rsidRDefault="00C73344" w:rsidP="0076440E">
            <w:pPr>
              <w:pStyle w:val="BodyText"/>
              <w:spacing w:line="200" w:lineRule="exact"/>
              <w:rPr>
                <w:sz w:val="21"/>
                <w:szCs w:val="21"/>
              </w:rPr>
            </w:pPr>
            <w:r>
              <w:t>Coordination</w:t>
            </w:r>
            <w:r>
              <w:rPr>
                <w:rFonts w:hint="eastAsia"/>
              </w:rPr>
              <w:t xml:space="preserve"> with Property Tax Department</w:t>
            </w:r>
          </w:p>
        </w:tc>
        <w:tc>
          <w:tcPr>
            <w:tcW w:w="513" w:type="dxa"/>
            <w:tcMar>
              <w:left w:w="28" w:type="dxa"/>
              <w:right w:w="28" w:type="dxa"/>
            </w:tcMar>
          </w:tcPr>
          <w:p w:rsidR="00C73344" w:rsidRDefault="00C73344" w:rsidP="0076440E">
            <w:pPr>
              <w:pStyle w:val="BodyText"/>
            </w:pPr>
          </w:p>
        </w:tc>
        <w:tc>
          <w:tcPr>
            <w:tcW w:w="495" w:type="dxa"/>
            <w:gridSpan w:val="2"/>
            <w:tcMar>
              <w:left w:w="28" w:type="dxa"/>
              <w:right w:w="28" w:type="dxa"/>
            </w:tcMar>
          </w:tcPr>
          <w:p w:rsidR="00C73344" w:rsidRDefault="000505F2" w:rsidP="0076440E">
            <w:pPr>
              <w:pStyle w:val="BodyText"/>
            </w:pPr>
            <w:r>
              <w:rPr>
                <w:noProof/>
                <w:snapToGrid/>
                <w:lang w:eastAsia="en-US" w:bidi="bn-IN"/>
              </w:rPr>
              <w:pict>
                <v:shape id="AutoShape 50" o:spid="_x0000_s1029" type="#_x0000_t32" style="position:absolute;left:0;text-align:left;margin-left:20.05pt;margin-top:9.2pt;width:205.35pt;height:.05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" strokeweight="8pt"/>
              </w:pict>
            </w:r>
          </w:p>
        </w:tc>
        <w:tc>
          <w:tcPr>
            <w:tcW w:w="495" w:type="dxa"/>
            <w:tcBorders>
              <w:right w:val="single" w:sz="12" w:space="0" w:color="auto"/>
            </w:tcBorders>
            <w:tcMar>
              <w:left w:w="28" w:type="dxa"/>
              <w:right w:w="28" w:type="dxa"/>
            </w:tcMar>
          </w:tcPr>
          <w:p w:rsidR="00C73344" w:rsidRDefault="00C73344" w:rsidP="0076440E">
            <w:pPr>
              <w:pStyle w:val="BodyText"/>
            </w:pPr>
          </w:p>
        </w:tc>
        <w:tc>
          <w:tcPr>
            <w:tcW w:w="501" w:type="dxa"/>
            <w:tcBorders>
              <w:left w:val="single" w:sz="12" w:space="0" w:color="auto"/>
              <w:right w:val="single" w:sz="4" w:space="0" w:color="auto"/>
            </w:tcBorders>
            <w:tcMar>
              <w:left w:w="28" w:type="dxa"/>
              <w:right w:w="28" w:type="dxa"/>
            </w:tcMar>
          </w:tcPr>
          <w:p w:rsidR="00C73344" w:rsidRDefault="00C73344" w:rsidP="0076440E">
            <w:pPr>
              <w:pStyle w:val="BodyText"/>
            </w:pPr>
          </w:p>
        </w:tc>
        <w:tc>
          <w:tcPr>
            <w:tcW w:w="495" w:type="dxa"/>
            <w:tcBorders>
              <w:left w:val="single" w:sz="4" w:space="0" w:color="auto"/>
            </w:tcBorders>
            <w:tcMar>
              <w:left w:w="28" w:type="dxa"/>
              <w:right w:w="28" w:type="dxa"/>
            </w:tcMar>
          </w:tcPr>
          <w:p w:rsidR="00C73344" w:rsidRDefault="00C73344" w:rsidP="0076440E">
            <w:pPr>
              <w:pStyle w:val="BodyText"/>
            </w:pPr>
          </w:p>
        </w:tc>
        <w:tc>
          <w:tcPr>
            <w:tcW w:w="481" w:type="dxa"/>
            <w:tcMar>
              <w:left w:w="28" w:type="dxa"/>
              <w:right w:w="28" w:type="dxa"/>
            </w:tcMar>
          </w:tcPr>
          <w:p w:rsidR="00C73344" w:rsidRDefault="00C73344" w:rsidP="0076440E">
            <w:pPr>
              <w:pStyle w:val="BodyText"/>
            </w:pPr>
          </w:p>
        </w:tc>
        <w:tc>
          <w:tcPr>
            <w:tcW w:w="507" w:type="dxa"/>
            <w:tcMar>
              <w:left w:w="28" w:type="dxa"/>
              <w:right w:w="28" w:type="dxa"/>
            </w:tcMar>
          </w:tcPr>
          <w:p w:rsidR="00C73344" w:rsidRDefault="00C73344" w:rsidP="0076440E">
            <w:pPr>
              <w:pStyle w:val="BodyText"/>
            </w:pPr>
          </w:p>
        </w:tc>
        <w:tc>
          <w:tcPr>
            <w:tcW w:w="502" w:type="dxa"/>
            <w:tcBorders>
              <w:right w:val="single" w:sz="12" w:space="0" w:color="auto"/>
            </w:tcBorders>
            <w:tcMar>
              <w:left w:w="28" w:type="dxa"/>
              <w:right w:w="28" w:type="dxa"/>
            </w:tcMar>
          </w:tcPr>
          <w:p w:rsidR="00C73344" w:rsidRDefault="00C73344" w:rsidP="0076440E">
            <w:pPr>
              <w:pStyle w:val="BodyText"/>
            </w:pPr>
          </w:p>
        </w:tc>
        <w:tc>
          <w:tcPr>
            <w:tcW w:w="494" w:type="dxa"/>
            <w:tcBorders>
              <w:left w:val="single" w:sz="12" w:space="0" w:color="auto"/>
            </w:tcBorders>
            <w:tcMar>
              <w:left w:w="28" w:type="dxa"/>
              <w:right w:w="28" w:type="dxa"/>
            </w:tcMar>
          </w:tcPr>
          <w:p w:rsidR="00C73344" w:rsidRDefault="00C73344" w:rsidP="0076440E">
            <w:pPr>
              <w:pStyle w:val="BodyText"/>
            </w:pPr>
          </w:p>
        </w:tc>
        <w:tc>
          <w:tcPr>
            <w:tcW w:w="495" w:type="dxa"/>
            <w:tcMar>
              <w:left w:w="28" w:type="dxa"/>
              <w:right w:w="28" w:type="dxa"/>
            </w:tcMar>
          </w:tcPr>
          <w:p w:rsidR="00C73344" w:rsidRDefault="00C73344" w:rsidP="0076440E">
            <w:pPr>
              <w:pStyle w:val="BodyText"/>
            </w:pPr>
          </w:p>
        </w:tc>
      </w:tr>
      <w:tr w:rsidR="00C73344" w:rsidTr="00BE6DFC">
        <w:trPr>
          <w:jc w:val="center"/>
        </w:trPr>
        <w:tc>
          <w:tcPr>
            <w:tcW w:w="638" w:type="dxa"/>
            <w:tcBorders>
              <w:bottom w:val="single" w:sz="4" w:space="0" w:color="auto"/>
            </w:tcBorders>
          </w:tcPr>
          <w:p w:rsidR="00C73344" w:rsidRDefault="00C73344" w:rsidP="0076440E">
            <w:pPr>
              <w:pStyle w:val="BodyText"/>
            </w:pPr>
            <w:r>
              <w:rPr>
                <w:rFonts w:hint="eastAsia"/>
              </w:rPr>
              <w:t>4</w:t>
            </w:r>
          </w:p>
        </w:tc>
        <w:tc>
          <w:tcPr>
            <w:tcW w:w="3459" w:type="dxa"/>
            <w:tcBorders>
              <w:bottom w:val="single" w:sz="4" w:space="0" w:color="auto"/>
            </w:tcBorders>
          </w:tcPr>
          <w:p w:rsidR="00C73344" w:rsidRPr="00226492" w:rsidRDefault="00C73344" w:rsidP="0076440E">
            <w:pPr>
              <w:pStyle w:val="BodyText"/>
              <w:spacing w:line="200" w:lineRule="exact"/>
              <w:rPr>
                <w:sz w:val="21"/>
                <w:szCs w:val="21"/>
              </w:rPr>
            </w:pPr>
            <w:r>
              <w:rPr>
                <w:rFonts w:hint="eastAsia"/>
              </w:rPr>
              <w:t xml:space="preserve">Action against Illegal </w:t>
            </w:r>
            <w:r>
              <w:t>Land</w:t>
            </w:r>
            <w:r>
              <w:rPr>
                <w:rFonts w:hint="eastAsia"/>
              </w:rPr>
              <w:t xml:space="preserve"> Developments and </w:t>
            </w:r>
            <w:r>
              <w:t>Building</w:t>
            </w:r>
            <w:r>
              <w:rPr>
                <w:rFonts w:hint="eastAsia"/>
              </w:rPr>
              <w:t>s</w:t>
            </w:r>
          </w:p>
        </w:tc>
        <w:tc>
          <w:tcPr>
            <w:tcW w:w="513" w:type="dxa"/>
            <w:tcBorders>
              <w:bottom w:val="single" w:sz="4" w:space="0" w:color="auto"/>
            </w:tcBorders>
            <w:tcMar>
              <w:left w:w="28" w:type="dxa"/>
              <w:right w:w="28" w:type="dxa"/>
            </w:tcMar>
          </w:tcPr>
          <w:p w:rsidR="00C73344" w:rsidRDefault="00C73344" w:rsidP="0076440E">
            <w:pPr>
              <w:pStyle w:val="BodyText"/>
            </w:pPr>
          </w:p>
        </w:tc>
        <w:tc>
          <w:tcPr>
            <w:tcW w:w="495" w:type="dxa"/>
            <w:gridSpan w:val="2"/>
            <w:tcBorders>
              <w:bottom w:val="single" w:sz="4" w:space="0" w:color="auto"/>
            </w:tcBorders>
            <w:tcMar>
              <w:left w:w="28" w:type="dxa"/>
              <w:right w:w="28" w:type="dxa"/>
            </w:tcMar>
          </w:tcPr>
          <w:p w:rsidR="00C73344" w:rsidRDefault="00C73344" w:rsidP="0076440E">
            <w:pPr>
              <w:pStyle w:val="BodyText"/>
            </w:pPr>
          </w:p>
        </w:tc>
        <w:tc>
          <w:tcPr>
            <w:tcW w:w="495" w:type="dxa"/>
            <w:tcBorders>
              <w:bottom w:val="single" w:sz="4" w:space="0" w:color="auto"/>
              <w:right w:val="single" w:sz="12" w:space="0" w:color="auto"/>
            </w:tcBorders>
            <w:tcMar>
              <w:left w:w="28" w:type="dxa"/>
              <w:right w:w="28" w:type="dxa"/>
            </w:tcMar>
          </w:tcPr>
          <w:p w:rsidR="00C73344" w:rsidRDefault="00C73344" w:rsidP="0076440E">
            <w:pPr>
              <w:pStyle w:val="BodyText"/>
            </w:pPr>
          </w:p>
        </w:tc>
        <w:tc>
          <w:tcPr>
            <w:tcW w:w="501" w:type="dxa"/>
            <w:tcBorders>
              <w:left w:val="single" w:sz="12" w:space="0" w:color="auto"/>
              <w:bottom w:val="single" w:sz="4" w:space="0" w:color="auto"/>
              <w:right w:val="single" w:sz="4" w:space="0" w:color="auto"/>
            </w:tcBorders>
            <w:tcMar>
              <w:left w:w="28" w:type="dxa"/>
              <w:right w:w="28" w:type="dxa"/>
            </w:tcMar>
          </w:tcPr>
          <w:p w:rsidR="00C73344" w:rsidRDefault="00C73344" w:rsidP="0076440E">
            <w:pPr>
              <w:pStyle w:val="BodyText"/>
            </w:pPr>
          </w:p>
        </w:tc>
        <w:tc>
          <w:tcPr>
            <w:tcW w:w="495" w:type="dxa"/>
            <w:tcBorders>
              <w:left w:val="single" w:sz="4" w:space="0" w:color="auto"/>
              <w:bottom w:val="single" w:sz="4" w:space="0" w:color="auto"/>
            </w:tcBorders>
            <w:tcMar>
              <w:left w:w="28" w:type="dxa"/>
              <w:right w:w="28" w:type="dxa"/>
            </w:tcMar>
          </w:tcPr>
          <w:p w:rsidR="00C73344" w:rsidRDefault="00C73344" w:rsidP="0076440E">
            <w:pPr>
              <w:pStyle w:val="BodyText"/>
            </w:pPr>
          </w:p>
        </w:tc>
        <w:tc>
          <w:tcPr>
            <w:tcW w:w="481" w:type="dxa"/>
            <w:tcBorders>
              <w:bottom w:val="single" w:sz="4" w:space="0" w:color="auto"/>
            </w:tcBorders>
            <w:tcMar>
              <w:left w:w="28" w:type="dxa"/>
              <w:right w:w="28" w:type="dxa"/>
            </w:tcMar>
          </w:tcPr>
          <w:p w:rsidR="00C73344" w:rsidRDefault="00C73344" w:rsidP="0076440E">
            <w:pPr>
              <w:pStyle w:val="BodyText"/>
            </w:pPr>
          </w:p>
        </w:tc>
        <w:tc>
          <w:tcPr>
            <w:tcW w:w="507" w:type="dxa"/>
            <w:tcBorders>
              <w:bottom w:val="single" w:sz="4" w:space="0" w:color="auto"/>
            </w:tcBorders>
            <w:tcMar>
              <w:left w:w="28" w:type="dxa"/>
              <w:right w:w="28" w:type="dxa"/>
            </w:tcMar>
          </w:tcPr>
          <w:p w:rsidR="00C73344" w:rsidRDefault="00C73344" w:rsidP="0076440E">
            <w:pPr>
              <w:pStyle w:val="BodyText"/>
            </w:pPr>
          </w:p>
        </w:tc>
        <w:tc>
          <w:tcPr>
            <w:tcW w:w="502" w:type="dxa"/>
            <w:tcBorders>
              <w:bottom w:val="single" w:sz="4" w:space="0" w:color="auto"/>
              <w:right w:val="single" w:sz="12" w:space="0" w:color="auto"/>
            </w:tcBorders>
            <w:tcMar>
              <w:left w:w="28" w:type="dxa"/>
              <w:right w:w="28" w:type="dxa"/>
            </w:tcMar>
          </w:tcPr>
          <w:p w:rsidR="00C73344" w:rsidRDefault="00C73344" w:rsidP="0076440E">
            <w:pPr>
              <w:pStyle w:val="BodyText"/>
            </w:pPr>
          </w:p>
        </w:tc>
        <w:tc>
          <w:tcPr>
            <w:tcW w:w="494" w:type="dxa"/>
            <w:tcBorders>
              <w:left w:val="single" w:sz="12" w:space="0" w:color="auto"/>
              <w:bottom w:val="single" w:sz="4" w:space="0" w:color="auto"/>
            </w:tcBorders>
            <w:tcMar>
              <w:left w:w="28" w:type="dxa"/>
              <w:right w:w="28" w:type="dxa"/>
            </w:tcMar>
          </w:tcPr>
          <w:p w:rsidR="00C73344" w:rsidRDefault="00C73344" w:rsidP="0076440E">
            <w:pPr>
              <w:pStyle w:val="BodyText"/>
            </w:pPr>
          </w:p>
        </w:tc>
        <w:tc>
          <w:tcPr>
            <w:tcW w:w="495" w:type="dxa"/>
            <w:tcBorders>
              <w:bottom w:val="single" w:sz="4" w:space="0" w:color="auto"/>
            </w:tcBorders>
            <w:tcMar>
              <w:left w:w="28" w:type="dxa"/>
              <w:right w:w="28" w:type="dxa"/>
            </w:tcMar>
          </w:tcPr>
          <w:p w:rsidR="00C73344" w:rsidRDefault="00C73344" w:rsidP="0076440E">
            <w:pPr>
              <w:pStyle w:val="BodyText"/>
            </w:pPr>
          </w:p>
        </w:tc>
      </w:tr>
      <w:tr w:rsidR="00C73344" w:rsidTr="00BE6DFC">
        <w:trPr>
          <w:jc w:val="center"/>
        </w:trPr>
        <w:tc>
          <w:tcPr>
            <w:tcW w:w="638" w:type="dxa"/>
            <w:tcBorders>
              <w:bottom w:val="single" w:sz="2" w:space="0" w:color="auto"/>
            </w:tcBorders>
          </w:tcPr>
          <w:p w:rsidR="000505F2" w:rsidRDefault="00BE6DFC">
            <w:pPr>
              <w:pStyle w:val="BodyText"/>
            </w:pPr>
            <w:ins w:id="272" w:author="HP" w:date="2018-01-14T16:12:00Z">
              <w:r>
                <w:t>4.</w:t>
              </w:r>
            </w:ins>
            <w:del w:id="273" w:author="HP" w:date="2018-01-14T16:12:00Z">
              <w:r w:rsidR="00106C55" w:rsidDel="00BE6DFC">
                <w:rPr>
                  <w:rFonts w:hint="eastAsia"/>
                </w:rPr>
                <w:delText>(</w:delText>
              </w:r>
            </w:del>
            <w:r w:rsidR="00106C55">
              <w:rPr>
                <w:rFonts w:hint="eastAsia"/>
              </w:rPr>
              <w:t>1</w:t>
            </w:r>
            <w:del w:id="274" w:author="HP" w:date="2018-01-14T16:12:00Z">
              <w:r w:rsidR="00106C55" w:rsidDel="00BE6DFC">
                <w:rPr>
                  <w:rFonts w:hint="eastAsia"/>
                </w:rPr>
                <w:delText>)</w:delText>
              </w:r>
            </w:del>
          </w:p>
        </w:tc>
        <w:tc>
          <w:tcPr>
            <w:tcW w:w="3459" w:type="dxa"/>
            <w:tcBorders>
              <w:bottom w:val="single" w:sz="2" w:space="0" w:color="auto"/>
            </w:tcBorders>
          </w:tcPr>
          <w:p w:rsidR="00C73344" w:rsidRPr="00226492" w:rsidRDefault="00106C55" w:rsidP="0076440E">
            <w:pPr>
              <w:pStyle w:val="BodyText"/>
              <w:spacing w:line="200" w:lineRule="exact"/>
              <w:rPr>
                <w:sz w:val="21"/>
                <w:szCs w:val="21"/>
              </w:rPr>
            </w:pPr>
            <w:r>
              <w:rPr>
                <w:rFonts w:hint="eastAsia"/>
              </w:rPr>
              <w:t xml:space="preserve">Identification of </w:t>
            </w:r>
            <w:r>
              <w:t>illegal</w:t>
            </w:r>
            <w:r>
              <w:rPr>
                <w:rFonts w:hint="eastAsia"/>
              </w:rPr>
              <w:t xml:space="preserve"> land development and buildings</w:t>
            </w:r>
          </w:p>
        </w:tc>
        <w:tc>
          <w:tcPr>
            <w:tcW w:w="513" w:type="dxa"/>
            <w:tcBorders>
              <w:bottom w:val="single" w:sz="2" w:space="0" w:color="auto"/>
            </w:tcBorders>
            <w:tcMar>
              <w:left w:w="28" w:type="dxa"/>
              <w:right w:w="28" w:type="dxa"/>
            </w:tcMar>
          </w:tcPr>
          <w:p w:rsidR="00C73344" w:rsidRDefault="00C73344" w:rsidP="0076440E">
            <w:pPr>
              <w:pStyle w:val="BodyText"/>
            </w:pPr>
          </w:p>
        </w:tc>
        <w:tc>
          <w:tcPr>
            <w:tcW w:w="495" w:type="dxa"/>
            <w:gridSpan w:val="2"/>
            <w:tcBorders>
              <w:bottom w:val="single" w:sz="2" w:space="0" w:color="auto"/>
            </w:tcBorders>
            <w:tcMar>
              <w:left w:w="28" w:type="dxa"/>
              <w:right w:w="28" w:type="dxa"/>
            </w:tcMar>
          </w:tcPr>
          <w:p w:rsidR="00C73344" w:rsidRDefault="00C73344" w:rsidP="0076440E">
            <w:pPr>
              <w:pStyle w:val="BodyText"/>
            </w:pPr>
          </w:p>
        </w:tc>
        <w:tc>
          <w:tcPr>
            <w:tcW w:w="495" w:type="dxa"/>
            <w:tcBorders>
              <w:bottom w:val="single" w:sz="2" w:space="0" w:color="auto"/>
              <w:right w:val="single" w:sz="12" w:space="0" w:color="auto"/>
            </w:tcBorders>
            <w:tcMar>
              <w:left w:w="28" w:type="dxa"/>
              <w:right w:w="28" w:type="dxa"/>
            </w:tcMar>
          </w:tcPr>
          <w:p w:rsidR="00C73344" w:rsidRDefault="00C73344" w:rsidP="0076440E">
            <w:pPr>
              <w:pStyle w:val="BodyText"/>
            </w:pPr>
          </w:p>
        </w:tc>
        <w:tc>
          <w:tcPr>
            <w:tcW w:w="501" w:type="dxa"/>
            <w:tcBorders>
              <w:left w:val="single" w:sz="12" w:space="0" w:color="auto"/>
              <w:bottom w:val="single" w:sz="2" w:space="0" w:color="auto"/>
              <w:right w:val="single" w:sz="4" w:space="0" w:color="auto"/>
            </w:tcBorders>
            <w:tcMar>
              <w:left w:w="28" w:type="dxa"/>
              <w:right w:w="28" w:type="dxa"/>
            </w:tcMar>
          </w:tcPr>
          <w:p w:rsidR="00C73344" w:rsidRDefault="000505F2" w:rsidP="0076440E">
            <w:pPr>
              <w:pStyle w:val="BodyText"/>
            </w:pPr>
            <w:r>
              <w:rPr>
                <w:noProof/>
                <w:snapToGrid/>
                <w:lang w:eastAsia="en-US" w:bidi="bn-IN"/>
              </w:rPr>
              <w:pict>
                <v:shape id="AutoShape 52" o:spid="_x0000_s1028" type="#_x0000_t32" style="position:absolute;left:0;text-align:left;margin-left:2.75pt;margin-top:13.2pt;width:122.1pt;height:0;flip:x;z-index:25165875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" strokeweight="8pt"/>
              </w:pict>
            </w:r>
          </w:p>
        </w:tc>
        <w:tc>
          <w:tcPr>
            <w:tcW w:w="495" w:type="dxa"/>
            <w:tcBorders>
              <w:left w:val="single" w:sz="4" w:space="0" w:color="auto"/>
              <w:bottom w:val="single" w:sz="2" w:space="0" w:color="auto"/>
            </w:tcBorders>
            <w:tcMar>
              <w:left w:w="28" w:type="dxa"/>
              <w:right w:w="28" w:type="dxa"/>
            </w:tcMar>
          </w:tcPr>
          <w:p w:rsidR="00C73344" w:rsidRDefault="00C73344" w:rsidP="0076440E">
            <w:pPr>
              <w:pStyle w:val="BodyText"/>
            </w:pPr>
          </w:p>
        </w:tc>
        <w:tc>
          <w:tcPr>
            <w:tcW w:w="481" w:type="dxa"/>
            <w:tcBorders>
              <w:bottom w:val="single" w:sz="2" w:space="0" w:color="auto"/>
            </w:tcBorders>
            <w:tcMar>
              <w:left w:w="28" w:type="dxa"/>
              <w:right w:w="28" w:type="dxa"/>
            </w:tcMar>
          </w:tcPr>
          <w:p w:rsidR="00C73344" w:rsidRDefault="00C73344" w:rsidP="0076440E">
            <w:pPr>
              <w:pStyle w:val="BodyText"/>
            </w:pPr>
          </w:p>
        </w:tc>
        <w:tc>
          <w:tcPr>
            <w:tcW w:w="507" w:type="dxa"/>
            <w:tcBorders>
              <w:bottom w:val="single" w:sz="2" w:space="0" w:color="auto"/>
            </w:tcBorders>
            <w:tcMar>
              <w:left w:w="28" w:type="dxa"/>
              <w:right w:w="28" w:type="dxa"/>
            </w:tcMar>
          </w:tcPr>
          <w:p w:rsidR="00C73344" w:rsidRDefault="00C73344" w:rsidP="0076440E">
            <w:pPr>
              <w:pStyle w:val="BodyText"/>
            </w:pPr>
          </w:p>
        </w:tc>
        <w:tc>
          <w:tcPr>
            <w:tcW w:w="502" w:type="dxa"/>
            <w:tcBorders>
              <w:bottom w:val="single" w:sz="2" w:space="0" w:color="auto"/>
              <w:right w:val="single" w:sz="12" w:space="0" w:color="auto"/>
            </w:tcBorders>
            <w:tcMar>
              <w:left w:w="28" w:type="dxa"/>
              <w:right w:w="28" w:type="dxa"/>
            </w:tcMar>
          </w:tcPr>
          <w:p w:rsidR="00C73344" w:rsidRDefault="00C73344" w:rsidP="0076440E">
            <w:pPr>
              <w:pStyle w:val="BodyText"/>
            </w:pPr>
          </w:p>
        </w:tc>
        <w:tc>
          <w:tcPr>
            <w:tcW w:w="494" w:type="dxa"/>
            <w:tcBorders>
              <w:left w:val="single" w:sz="12" w:space="0" w:color="auto"/>
              <w:bottom w:val="single" w:sz="2" w:space="0" w:color="auto"/>
            </w:tcBorders>
            <w:tcMar>
              <w:left w:w="28" w:type="dxa"/>
              <w:right w:w="28" w:type="dxa"/>
            </w:tcMar>
          </w:tcPr>
          <w:p w:rsidR="00C73344" w:rsidRDefault="00C73344" w:rsidP="0076440E">
            <w:pPr>
              <w:pStyle w:val="BodyText"/>
            </w:pPr>
          </w:p>
        </w:tc>
        <w:tc>
          <w:tcPr>
            <w:tcW w:w="495" w:type="dxa"/>
            <w:tcBorders>
              <w:bottom w:val="single" w:sz="2" w:space="0" w:color="auto"/>
            </w:tcBorders>
            <w:tcMar>
              <w:left w:w="28" w:type="dxa"/>
              <w:right w:w="28" w:type="dxa"/>
            </w:tcMar>
          </w:tcPr>
          <w:p w:rsidR="00C73344" w:rsidRDefault="00C73344" w:rsidP="0076440E">
            <w:pPr>
              <w:pStyle w:val="BodyText"/>
            </w:pPr>
          </w:p>
        </w:tc>
      </w:tr>
      <w:tr w:rsidR="00106C55" w:rsidTr="00BE6DFC">
        <w:trPr>
          <w:jc w:val="center"/>
        </w:trPr>
        <w:tc>
          <w:tcPr>
            <w:tcW w:w="638" w:type="dxa"/>
            <w:tcBorders>
              <w:top w:val="single" w:sz="2" w:space="0" w:color="auto"/>
              <w:bottom w:val="single" w:sz="2" w:space="0" w:color="auto"/>
            </w:tcBorders>
          </w:tcPr>
          <w:p w:rsidR="000505F2" w:rsidRDefault="00BE6DFC" w:rsidP="000505F2">
            <w:pPr>
              <w:pStyle w:val="BodyText"/>
              <w:rPr>
                <w:kern w:val="2"/>
              </w:rPr>
              <w:pPrChange w:id="275" w:author="HP" w:date="2018-01-14T16:12:00Z">
                <w:pPr>
                  <w:pStyle w:val="BodyText"/>
                  <w:widowControl w:val="0"/>
                </w:pPr>
              </w:pPrChange>
            </w:pPr>
            <w:ins w:id="276" w:author="HP" w:date="2018-01-14T16:12:00Z">
              <w:r>
                <w:t>4.</w:t>
              </w:r>
            </w:ins>
            <w:del w:id="277" w:author="HP" w:date="2018-01-14T16:12:00Z">
              <w:r w:rsidR="00106C55" w:rsidDel="00BE6DFC">
                <w:rPr>
                  <w:rFonts w:hint="eastAsia"/>
                </w:rPr>
                <w:delText>(</w:delText>
              </w:r>
            </w:del>
            <w:r w:rsidR="00106C55">
              <w:rPr>
                <w:rFonts w:hint="eastAsia"/>
              </w:rPr>
              <w:t>2</w:t>
            </w:r>
            <w:del w:id="278" w:author="HP" w:date="2018-01-14T16:12:00Z">
              <w:r w:rsidR="00106C55" w:rsidDel="00BE6DFC">
                <w:rPr>
                  <w:rFonts w:hint="eastAsia"/>
                </w:rPr>
                <w:delText>)</w:delText>
              </w:r>
            </w:del>
          </w:p>
        </w:tc>
        <w:tc>
          <w:tcPr>
            <w:tcW w:w="3459" w:type="dxa"/>
            <w:tcBorders>
              <w:top w:val="single" w:sz="2" w:space="0" w:color="auto"/>
              <w:bottom w:val="single" w:sz="2" w:space="0" w:color="auto"/>
            </w:tcBorders>
          </w:tcPr>
          <w:p w:rsidR="00106C55" w:rsidRPr="00226492" w:rsidRDefault="00106C55" w:rsidP="0076440E">
            <w:pPr>
              <w:pStyle w:val="BodyText"/>
              <w:spacing w:line="200" w:lineRule="exact"/>
              <w:rPr>
                <w:sz w:val="21"/>
                <w:szCs w:val="21"/>
              </w:rPr>
            </w:pPr>
            <w:r>
              <w:rPr>
                <w:rFonts w:hint="eastAsia"/>
              </w:rPr>
              <w:t xml:space="preserve">Taking action against Illegal </w:t>
            </w:r>
            <w:r>
              <w:t>Land</w:t>
            </w:r>
            <w:r>
              <w:rPr>
                <w:rFonts w:hint="eastAsia"/>
              </w:rPr>
              <w:t xml:space="preserve"> Developments and </w:t>
            </w:r>
            <w:r>
              <w:t>Building</w:t>
            </w:r>
            <w:r>
              <w:rPr>
                <w:rFonts w:hint="eastAsia"/>
              </w:rPr>
              <w:t>s</w:t>
            </w:r>
          </w:p>
        </w:tc>
        <w:tc>
          <w:tcPr>
            <w:tcW w:w="513" w:type="dxa"/>
            <w:tcBorders>
              <w:top w:val="single" w:sz="2" w:space="0" w:color="auto"/>
              <w:bottom w:val="single" w:sz="2" w:space="0" w:color="auto"/>
            </w:tcBorders>
            <w:tcMar>
              <w:left w:w="28" w:type="dxa"/>
              <w:right w:w="28" w:type="dxa"/>
            </w:tcMar>
          </w:tcPr>
          <w:p w:rsidR="00106C55" w:rsidRDefault="00106C55" w:rsidP="0076440E">
            <w:pPr>
              <w:pStyle w:val="BodyText"/>
            </w:pPr>
          </w:p>
        </w:tc>
        <w:tc>
          <w:tcPr>
            <w:tcW w:w="495" w:type="dxa"/>
            <w:gridSpan w:val="2"/>
            <w:tcBorders>
              <w:top w:val="single" w:sz="2" w:space="0" w:color="auto"/>
              <w:bottom w:val="single" w:sz="2" w:space="0" w:color="auto"/>
            </w:tcBorders>
            <w:tcMar>
              <w:left w:w="28" w:type="dxa"/>
              <w:right w:w="28" w:type="dxa"/>
            </w:tcMar>
          </w:tcPr>
          <w:p w:rsidR="00106C55" w:rsidRPr="00226492" w:rsidRDefault="00106C55" w:rsidP="0076440E">
            <w:pPr>
              <w:pStyle w:val="BodyText"/>
              <w:rPr>
                <w:noProof/>
                <w:snapToGrid/>
              </w:rPr>
            </w:pPr>
          </w:p>
        </w:tc>
        <w:tc>
          <w:tcPr>
            <w:tcW w:w="495" w:type="dxa"/>
            <w:tcBorders>
              <w:top w:val="single" w:sz="2" w:space="0" w:color="auto"/>
              <w:bottom w:val="single" w:sz="2" w:space="0" w:color="auto"/>
              <w:right w:val="single" w:sz="12" w:space="0" w:color="auto"/>
            </w:tcBorders>
            <w:tcMar>
              <w:left w:w="28" w:type="dxa"/>
              <w:right w:w="28" w:type="dxa"/>
            </w:tcMar>
          </w:tcPr>
          <w:p w:rsidR="00106C55" w:rsidRDefault="00106C55" w:rsidP="0076440E">
            <w:pPr>
              <w:pStyle w:val="BodyText"/>
            </w:pPr>
          </w:p>
        </w:tc>
        <w:tc>
          <w:tcPr>
            <w:tcW w:w="501" w:type="dxa"/>
            <w:tcBorders>
              <w:top w:val="single" w:sz="2" w:space="0" w:color="auto"/>
              <w:left w:val="single" w:sz="12" w:space="0" w:color="auto"/>
              <w:bottom w:val="single" w:sz="2" w:space="0" w:color="auto"/>
              <w:right w:val="single" w:sz="4" w:space="0" w:color="auto"/>
            </w:tcBorders>
            <w:tcMar>
              <w:left w:w="28" w:type="dxa"/>
              <w:right w:w="28" w:type="dxa"/>
            </w:tcMar>
          </w:tcPr>
          <w:p w:rsidR="00106C55" w:rsidRDefault="00106C55" w:rsidP="0076440E">
            <w:pPr>
              <w:pStyle w:val="BodyText"/>
            </w:pPr>
          </w:p>
        </w:tc>
        <w:tc>
          <w:tcPr>
            <w:tcW w:w="495" w:type="dxa"/>
            <w:tcBorders>
              <w:top w:val="single" w:sz="2" w:space="0" w:color="auto"/>
              <w:left w:val="single" w:sz="4" w:space="0" w:color="auto"/>
              <w:bottom w:val="single" w:sz="2" w:space="0" w:color="auto"/>
            </w:tcBorders>
            <w:tcMar>
              <w:left w:w="28" w:type="dxa"/>
              <w:right w:w="28" w:type="dxa"/>
            </w:tcMar>
          </w:tcPr>
          <w:p w:rsidR="00106C55" w:rsidRDefault="00106C55" w:rsidP="0076440E">
            <w:pPr>
              <w:pStyle w:val="BodyText"/>
            </w:pPr>
          </w:p>
        </w:tc>
        <w:tc>
          <w:tcPr>
            <w:tcW w:w="481" w:type="dxa"/>
            <w:tcBorders>
              <w:top w:val="single" w:sz="2" w:space="0" w:color="auto"/>
              <w:bottom w:val="single" w:sz="2" w:space="0" w:color="auto"/>
            </w:tcBorders>
            <w:tcMar>
              <w:left w:w="28" w:type="dxa"/>
              <w:right w:w="28" w:type="dxa"/>
            </w:tcMar>
          </w:tcPr>
          <w:p w:rsidR="00106C55" w:rsidRDefault="00106C55" w:rsidP="0076440E">
            <w:pPr>
              <w:pStyle w:val="BodyText"/>
            </w:pPr>
          </w:p>
        </w:tc>
        <w:tc>
          <w:tcPr>
            <w:tcW w:w="507" w:type="dxa"/>
            <w:tcBorders>
              <w:top w:val="single" w:sz="2" w:space="0" w:color="auto"/>
              <w:bottom w:val="single" w:sz="2" w:space="0" w:color="auto"/>
            </w:tcBorders>
            <w:tcMar>
              <w:left w:w="28" w:type="dxa"/>
              <w:right w:w="28" w:type="dxa"/>
            </w:tcMar>
          </w:tcPr>
          <w:p w:rsidR="00106C55" w:rsidRDefault="00106C55" w:rsidP="0076440E">
            <w:pPr>
              <w:pStyle w:val="BodyText"/>
            </w:pPr>
          </w:p>
        </w:tc>
        <w:tc>
          <w:tcPr>
            <w:tcW w:w="502" w:type="dxa"/>
            <w:tcBorders>
              <w:top w:val="single" w:sz="2" w:space="0" w:color="auto"/>
              <w:bottom w:val="single" w:sz="2" w:space="0" w:color="auto"/>
              <w:right w:val="single" w:sz="12" w:space="0" w:color="auto"/>
            </w:tcBorders>
            <w:tcMar>
              <w:left w:w="28" w:type="dxa"/>
              <w:right w:w="28" w:type="dxa"/>
            </w:tcMar>
          </w:tcPr>
          <w:p w:rsidR="00106C55" w:rsidRDefault="000505F2" w:rsidP="0076440E">
            <w:pPr>
              <w:pStyle w:val="BodyText"/>
            </w:pPr>
            <w:r>
              <w:rPr>
                <w:noProof/>
                <w:snapToGrid/>
                <w:lang w:eastAsia="en-US" w:bidi="bn-IN"/>
              </w:rPr>
              <w:pict>
                <v:shape id="AutoShape 64" o:spid="_x0000_s1027" type="#_x0000_t32" style="position:absolute;left:0;text-align:left;margin-left:23.65pt;margin-top:10.95pt;width:49.95pt;height:.05pt;flip:x;z-index:25165977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" strokeweight="8pt"/>
              </w:pict>
            </w:r>
          </w:p>
        </w:tc>
        <w:tc>
          <w:tcPr>
            <w:tcW w:w="494" w:type="dxa"/>
            <w:tcBorders>
              <w:top w:val="single" w:sz="2" w:space="0" w:color="auto"/>
              <w:left w:val="single" w:sz="12" w:space="0" w:color="auto"/>
              <w:bottom w:val="single" w:sz="2" w:space="0" w:color="auto"/>
            </w:tcBorders>
            <w:tcMar>
              <w:left w:w="28" w:type="dxa"/>
              <w:right w:w="28" w:type="dxa"/>
            </w:tcMar>
          </w:tcPr>
          <w:p w:rsidR="00106C55" w:rsidRDefault="00106C55" w:rsidP="0076440E">
            <w:pPr>
              <w:pStyle w:val="BodyText"/>
            </w:pPr>
          </w:p>
        </w:tc>
        <w:tc>
          <w:tcPr>
            <w:tcW w:w="495" w:type="dxa"/>
            <w:tcBorders>
              <w:top w:val="single" w:sz="2" w:space="0" w:color="auto"/>
              <w:bottom w:val="single" w:sz="2" w:space="0" w:color="auto"/>
            </w:tcBorders>
            <w:tcMar>
              <w:left w:w="28" w:type="dxa"/>
              <w:right w:w="28" w:type="dxa"/>
            </w:tcMar>
          </w:tcPr>
          <w:p w:rsidR="00106C55" w:rsidRDefault="00106C55" w:rsidP="0076440E">
            <w:pPr>
              <w:pStyle w:val="BodyText"/>
            </w:pPr>
          </w:p>
        </w:tc>
      </w:tr>
    </w:tbl>
    <w:p w:rsidR="00F52ED3" w:rsidRPr="005B61EA" w:rsidRDefault="00F52ED3" w:rsidP="005B61EA">
      <w:pPr>
        <w:pStyle w:val="BodyText"/>
      </w:pPr>
    </w:p>
    <w:p w:rsidR="005B61EA" w:rsidRPr="005B61EA" w:rsidRDefault="00F52ED3" w:rsidP="005B61EA">
      <w:pPr>
        <w:pStyle w:val="Heading1"/>
        <w:spacing w:after="240"/>
      </w:pPr>
      <w:r>
        <w:br w:type="page"/>
      </w:r>
      <w:bookmarkStart w:id="279" w:name="_Toc508708087"/>
      <w:r w:rsidR="005B61EA" w:rsidRPr="005B61EA">
        <w:lastRenderedPageBreak/>
        <w:t>Cost of Implementation (if necessary)</w:t>
      </w:r>
      <w:bookmarkEnd w:id="279"/>
    </w:p>
    <w:p w:rsidR="005B61EA" w:rsidRPr="005B61EA" w:rsidRDefault="005B61EA" w:rsidP="005B61EA">
      <w:pPr>
        <w:pStyle w:val="Heading2"/>
      </w:pPr>
      <w:bookmarkStart w:id="280" w:name="_Toc508708088"/>
      <w:r w:rsidRPr="005B61EA">
        <w:rPr>
          <w:rFonts w:hint="eastAsia"/>
        </w:rPr>
        <w:t>Employment</w:t>
      </w:r>
      <w:bookmarkEnd w:id="280"/>
    </w:p>
    <w:p w:rsidR="009B641B" w:rsidRDefault="005B61EA" w:rsidP="005B61EA">
      <w:pPr>
        <w:pStyle w:val="BodyText"/>
        <w:numPr>
          <w:ilvl w:val="0"/>
          <w:numId w:val="20"/>
        </w:numPr>
      </w:pPr>
      <w:r w:rsidRPr="005B61EA">
        <w:t>Appropriate</w:t>
      </w:r>
      <w:r w:rsidRPr="005B61EA">
        <w:rPr>
          <w:rFonts w:hint="eastAsia"/>
        </w:rPr>
        <w:t xml:space="preserve"> number of </w:t>
      </w:r>
      <w:r w:rsidR="009B641B">
        <w:rPr>
          <w:rFonts w:hint="eastAsia"/>
        </w:rPr>
        <w:t xml:space="preserve">development </w:t>
      </w:r>
      <w:r w:rsidR="009B641B">
        <w:t>control</w:t>
      </w:r>
      <w:r w:rsidR="000111CF">
        <w:t xml:space="preserve"> </w:t>
      </w:r>
      <w:r w:rsidRPr="005B61EA">
        <w:rPr>
          <w:rFonts w:hint="eastAsia"/>
        </w:rPr>
        <w:t xml:space="preserve">officers, </w:t>
      </w:r>
      <w:r w:rsidR="009B641B">
        <w:t>surveyors</w:t>
      </w:r>
      <w:r w:rsidR="009B641B">
        <w:rPr>
          <w:rFonts w:hint="eastAsia"/>
        </w:rPr>
        <w:t xml:space="preserve"> of </w:t>
      </w:r>
      <w:r w:rsidR="009B641B">
        <w:t>illegal</w:t>
      </w:r>
      <w:r w:rsidR="009B641B">
        <w:rPr>
          <w:rFonts w:hint="eastAsia"/>
        </w:rPr>
        <w:t xml:space="preserve"> land development and </w:t>
      </w:r>
      <w:r w:rsidR="009B641B">
        <w:t>Buildings.</w:t>
      </w:r>
    </w:p>
    <w:p w:rsidR="005B61EA" w:rsidRPr="005B61EA" w:rsidRDefault="005B61EA" w:rsidP="009B641B">
      <w:pPr>
        <w:pStyle w:val="BodyText"/>
        <w:ind w:left="420"/>
      </w:pPr>
    </w:p>
    <w:p w:rsidR="005B61EA" w:rsidRPr="005B61EA" w:rsidRDefault="009B641B" w:rsidP="005B61EA">
      <w:pPr>
        <w:pStyle w:val="Heading2"/>
      </w:pPr>
      <w:bookmarkStart w:id="281" w:name="_Toc508708089"/>
      <w:r>
        <w:rPr>
          <w:rFonts w:hint="eastAsia"/>
          <w:lang w:eastAsia="ja-JP"/>
        </w:rPr>
        <w:t>Training</w:t>
      </w:r>
      <w:bookmarkEnd w:id="281"/>
    </w:p>
    <w:p w:rsidR="009B641B" w:rsidRDefault="009B641B" w:rsidP="009B641B">
      <w:pPr>
        <w:pStyle w:val="BodyText"/>
        <w:numPr>
          <w:ilvl w:val="0"/>
          <w:numId w:val="20"/>
        </w:numPr>
      </w:pPr>
      <w:r>
        <w:rPr>
          <w:rFonts w:hint="eastAsia"/>
        </w:rPr>
        <w:t>Needs A</w:t>
      </w:r>
      <w:r>
        <w:t>ssessment</w:t>
      </w:r>
      <w:r w:rsidR="000111CF">
        <w:t xml:space="preserve"> </w:t>
      </w:r>
      <w:r w:rsidR="00106C55">
        <w:rPr>
          <w:rFonts w:hint="eastAsia"/>
        </w:rPr>
        <w:t>of B</w:t>
      </w:r>
      <w:r w:rsidR="00106C55">
        <w:t>u</w:t>
      </w:r>
      <w:r w:rsidR="00106C55">
        <w:rPr>
          <w:rFonts w:hint="eastAsia"/>
        </w:rPr>
        <w:t xml:space="preserve">ilding </w:t>
      </w:r>
      <w:r w:rsidR="00106C55">
        <w:t>control</w:t>
      </w:r>
      <w:r w:rsidR="00106C55">
        <w:rPr>
          <w:rFonts w:hint="eastAsia"/>
        </w:rPr>
        <w:t xml:space="preserve"> officer </w:t>
      </w:r>
      <w:r>
        <w:rPr>
          <w:rFonts w:hint="eastAsia"/>
        </w:rPr>
        <w:t xml:space="preserve">and </w:t>
      </w:r>
      <w:r w:rsidR="00881A33">
        <w:t>p</w:t>
      </w:r>
      <w:r w:rsidR="00881A33">
        <w:rPr>
          <w:rFonts w:hint="eastAsia"/>
        </w:rPr>
        <w:t xml:space="preserve">reparation </w:t>
      </w:r>
      <w:r>
        <w:rPr>
          <w:rFonts w:hint="eastAsia"/>
        </w:rPr>
        <w:t xml:space="preserve">of </w:t>
      </w:r>
      <w:r w:rsidR="00881A33">
        <w:t>t</w:t>
      </w:r>
      <w:r w:rsidR="00881A33">
        <w:rPr>
          <w:rFonts w:hint="eastAsia"/>
        </w:rPr>
        <w:t xml:space="preserve">raining </w:t>
      </w:r>
      <w:r w:rsidR="00881A33">
        <w:t>p</w:t>
      </w:r>
      <w:r w:rsidR="00881A33">
        <w:rPr>
          <w:rFonts w:hint="eastAsia"/>
        </w:rPr>
        <w:t>lan</w:t>
      </w:r>
    </w:p>
    <w:p w:rsidR="000F25F8" w:rsidRDefault="000F25F8" w:rsidP="009B641B">
      <w:pPr>
        <w:pStyle w:val="BodyText"/>
        <w:numPr>
          <w:ilvl w:val="0"/>
          <w:numId w:val="20"/>
        </w:numPr>
      </w:pPr>
      <w:r>
        <w:t>Implementation</w:t>
      </w:r>
      <w:r>
        <w:rPr>
          <w:rFonts w:hint="eastAsia"/>
        </w:rPr>
        <w:t xml:space="preserve"> of </w:t>
      </w:r>
      <w:r w:rsidR="008B5D7C">
        <w:t>t</w:t>
      </w:r>
      <w:r>
        <w:rPr>
          <w:rFonts w:hint="eastAsia"/>
        </w:rPr>
        <w:t>raining</w:t>
      </w:r>
    </w:p>
    <w:p w:rsidR="005B61EA" w:rsidRPr="005B61EA" w:rsidRDefault="005B61EA" w:rsidP="005B61EA">
      <w:pPr>
        <w:pStyle w:val="BodyText"/>
      </w:pPr>
    </w:p>
    <w:p w:rsidR="00756A5D" w:rsidRPr="005B61EA" w:rsidRDefault="00756A5D" w:rsidP="005B61EA"/>
    <w:sectPr w:rsidR="00756A5D" w:rsidRPr="005B61EA" w:rsidSect="00913FA2">
      <w:headerReference w:type="even" r:id="rId21"/>
      <w:headerReference w:type="default" r:id="rId22"/>
      <w:footerReference w:type="default" r:id="rId23"/>
      <w:headerReference w:type="first" r:id="rId24"/>
      <w:pgSz w:w="11906" w:h="16838" w:code="9"/>
      <w:pgMar w:top="1701" w:right="1701" w:bottom="1701" w:left="1701" w:header="709" w:footer="709"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5729A" w:rsidRDefault="00E5729A" w:rsidP="00B364D4">
      <w:r>
        <w:separator/>
      </w:r>
    </w:p>
  </w:endnote>
  <w:endnote w:type="continuationSeparator" w:id="1">
    <w:p w:rsidR="00E5729A" w:rsidRDefault="00E5729A" w:rsidP="00B364D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Century">
    <w:panose1 w:val="02040604050505020304"/>
    <w:charset w:val="00"/>
    <w:family w:val="roman"/>
    <w:pitch w:val="variable"/>
    <w:sig w:usb0="00000287" w:usb1="00000000" w:usb2="00000000" w:usb3="00000000" w:csb0="0000009F" w:csb1="00000000"/>
  </w:font>
  <w:font w:name="Vrinda">
    <w:panose1 w:val="020B0502040204020203"/>
    <w:charset w:val="00"/>
    <w:family w:val="swiss"/>
    <w:pitch w:val="variable"/>
    <w:sig w:usb0="0001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3B24" w:rsidRDefault="006E3B2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1684" w:rsidRDefault="003D1684">
    <w:pPr>
      <w:jc w:val="center"/>
    </w:pPr>
  </w:p>
  <w:p w:rsidR="003D1684" w:rsidRDefault="003D1684"/>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3B24" w:rsidRDefault="006E3B24">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1684" w:rsidRDefault="003D1684" w:rsidP="002A17A7">
    <w:pPr>
      <w:pStyle w:val="Footer"/>
    </w:pPr>
  </w:p>
  <w:p w:rsidR="003D1684" w:rsidRDefault="003D1684"/>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1684" w:rsidRDefault="000505F2">
    <w:pPr>
      <w:jc w:val="center"/>
    </w:pPr>
    <w:r>
      <w:fldChar w:fldCharType="begin"/>
    </w:r>
    <w:r w:rsidR="003D1684">
      <w:instrText>PAGE   \* MERGEFORMAT</w:instrText>
    </w:r>
    <w:r>
      <w:fldChar w:fldCharType="separate"/>
    </w:r>
    <w:r w:rsidR="003D1684" w:rsidRPr="00A303D5">
      <w:rPr>
        <w:noProof/>
        <w:lang w:val="ja-JP"/>
      </w:rPr>
      <w:t>1</w:t>
    </w:r>
    <w:r>
      <w:fldChar w:fldCharType="end"/>
    </w:r>
  </w:p>
  <w:p w:rsidR="003D1684" w:rsidRDefault="003D1684"/>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1684" w:rsidRPr="00913FA2" w:rsidRDefault="000505F2">
    <w:pPr>
      <w:pStyle w:val="Footer"/>
      <w:jc w:val="center"/>
      <w:rPr>
        <w:rFonts w:ascii="Times New Roman" w:hAnsi="Times New Roman"/>
      </w:rPr>
    </w:pPr>
    <w:r w:rsidRPr="00913FA2">
      <w:rPr>
        <w:rFonts w:ascii="Times New Roman" w:hAnsi="Times New Roman"/>
      </w:rPr>
      <w:fldChar w:fldCharType="begin"/>
    </w:r>
    <w:r w:rsidR="003D1684" w:rsidRPr="00913FA2">
      <w:rPr>
        <w:rFonts w:ascii="Times New Roman" w:hAnsi="Times New Roman"/>
      </w:rPr>
      <w:instrText>PAGE   \* MERGEFORMAT</w:instrText>
    </w:r>
    <w:r w:rsidRPr="00913FA2">
      <w:rPr>
        <w:rFonts w:ascii="Times New Roman" w:hAnsi="Times New Roman"/>
      </w:rPr>
      <w:fldChar w:fldCharType="separate"/>
    </w:r>
    <w:r w:rsidR="00C61831" w:rsidRPr="00C61831">
      <w:rPr>
        <w:rFonts w:ascii="Times New Roman" w:hAnsi="Times New Roman"/>
        <w:noProof/>
        <w:lang w:val="ja-JP"/>
      </w:rPr>
      <w:t>1</w:t>
    </w:r>
    <w:r w:rsidRPr="00913FA2">
      <w:rPr>
        <w:rFonts w:ascii="Times New Roman" w:hAnsi="Times New Roman"/>
      </w:rPr>
      <w:fldChar w:fldCharType="end"/>
    </w:r>
  </w:p>
  <w:p w:rsidR="003D1684" w:rsidRDefault="003D1684"/>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5729A" w:rsidRDefault="00E5729A" w:rsidP="00B364D4">
      <w:r>
        <w:separator/>
      </w:r>
    </w:p>
  </w:footnote>
  <w:footnote w:type="continuationSeparator" w:id="1">
    <w:p w:rsidR="00E5729A" w:rsidRDefault="00E5729A" w:rsidP="00B364D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3B24" w:rsidRDefault="000505F2">
    <w:pPr>
      <w:pStyle w:val="Header"/>
    </w:pPr>
    <w:ins w:id="0" w:author="HP" w:date="2018-01-14T16:15:00Z">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38243" o:spid="_x0000_s5122" type="#_x0000_t136" style="position:absolute;left:0;text-align:left;margin-left:0;margin-top:0;width:426pt;height:60.75pt;rotation:315;z-index:-251654144;mso-position-horizontal:center;mso-position-horizontal-relative:margin;mso-position-vertical:center;mso-position-vertical-relative:margin" o:allowincell="f" fillcolor="silver" stroked="f">
            <v:fill opacity=".5"/>
            <v:textpath style="font-family:&quot;Times New Roman&quot;;font-size:54pt" string="Final_January 2018"/>
            <w10:wrap anchorx="margin" anchory="margin"/>
          </v:shape>
        </w:pict>
      </w:r>
    </w:ins>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3B24" w:rsidRDefault="000505F2">
    <w:pPr>
      <w:pStyle w:val="Header"/>
    </w:pPr>
    <w:ins w:id="1" w:author="HP" w:date="2018-01-14T16:15:00Z">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38244" o:spid="_x0000_s5123" type="#_x0000_t136" style="position:absolute;left:0;text-align:left;margin-left:0;margin-top:0;width:426pt;height:60.75pt;rotation:315;z-index:-251652096;mso-position-horizontal:center;mso-position-horizontal-relative:margin;mso-position-vertical:center;mso-position-vertical-relative:margin" o:allowincell="f" fillcolor="silver" stroked="f">
            <v:fill opacity=".5"/>
            <v:textpath style="font-family:&quot;Times New Roman&quot;;font-size:54pt" string="Final_January 2018"/>
            <w10:wrap anchorx="margin" anchory="margin"/>
          </v:shape>
        </w:pict>
      </w:r>
    </w:ins>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3B24" w:rsidRDefault="000505F2">
    <w:pPr>
      <w:pStyle w:val="Header"/>
    </w:pPr>
    <w:ins w:id="2" w:author="HP" w:date="2018-01-14T16:15:00Z">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38242" o:spid="_x0000_s5121" type="#_x0000_t136" style="position:absolute;left:0;text-align:left;margin-left:0;margin-top:0;width:426pt;height:60.75pt;rotation:315;z-index:-251656192;mso-position-horizontal:center;mso-position-horizontal-relative:margin;mso-position-vertical:center;mso-position-vertical-relative:margin" o:allowincell="f" fillcolor="silver" stroked="f">
            <v:fill opacity=".5"/>
            <v:textpath style="font-family:&quot;Times New Roman&quot;;font-size:54pt" string="Final_January 2018"/>
            <w10:wrap anchorx="margin" anchory="margin"/>
          </v:shape>
        </w:pict>
      </w:r>
    </w:ins>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3B24" w:rsidRDefault="000505F2">
    <w:pPr>
      <w:pStyle w:val="Header"/>
    </w:pPr>
    <w:ins w:id="191" w:author="HP" w:date="2018-01-14T16:15:00Z">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38246" o:spid="_x0000_s5125" type="#_x0000_t136" style="position:absolute;left:0;text-align:left;margin-left:0;margin-top:0;width:426pt;height:60.75pt;rotation:315;z-index:-251648000;mso-position-horizontal:center;mso-position-horizontal-relative:margin;mso-position-vertical:center;mso-position-vertical-relative:margin" o:allowincell="f" fillcolor="silver" stroked="f">
            <v:fill opacity=".5"/>
            <v:textpath style="font-family:&quot;Times New Roman&quot;;font-size:54pt" string="Final_January 2018"/>
            <w10:wrap anchorx="margin" anchory="margin"/>
          </v:shape>
        </w:pict>
      </w:r>
    </w:ins>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3B24" w:rsidRDefault="000505F2">
    <w:pPr>
      <w:pStyle w:val="Header"/>
    </w:pPr>
    <w:ins w:id="192" w:author="HP" w:date="2018-01-14T16:15:00Z">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38247" o:spid="_x0000_s5126" type="#_x0000_t136" style="position:absolute;left:0;text-align:left;margin-left:0;margin-top:0;width:426pt;height:60.75pt;rotation:315;z-index:-251645952;mso-position-horizontal:center;mso-position-horizontal-relative:margin;mso-position-vertical:center;mso-position-vertical-relative:margin" o:allowincell="f" fillcolor="silver" stroked="f">
            <v:fill opacity=".5"/>
            <v:textpath style="font-family:&quot;Times New Roman&quot;;font-size:54pt" string="Final_January 2018"/>
            <w10:wrap anchorx="margin" anchory="margin"/>
          </v:shape>
        </w:pict>
      </w:r>
    </w:ins>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3B24" w:rsidRDefault="000505F2">
    <w:pPr>
      <w:pStyle w:val="Header"/>
    </w:pPr>
    <w:ins w:id="193" w:author="HP" w:date="2018-01-14T16:15:00Z">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38245" o:spid="_x0000_s5124" type="#_x0000_t136" style="position:absolute;left:0;text-align:left;margin-left:0;margin-top:0;width:426pt;height:60.75pt;rotation:315;z-index:-251650048;mso-position-horizontal:center;mso-position-horizontal-relative:margin;mso-position-vertical:center;mso-position-vertical-relative:margin" o:allowincell="f" fillcolor="silver" stroked="f">
            <v:fill opacity=".5"/>
            <v:textpath style="font-family:&quot;Times New Roman&quot;;font-size:54pt" string="Final_January 2018"/>
            <w10:wrap anchorx="margin" anchory="margin"/>
          </v:shape>
        </w:pict>
      </w:r>
    </w:ins>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3B24" w:rsidRDefault="000505F2">
    <w:pPr>
      <w:pStyle w:val="Header"/>
    </w:pPr>
    <w:ins w:id="282" w:author="HP" w:date="2018-01-14T16:15:00Z">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38249" o:spid="_x0000_s5128" type="#_x0000_t136" style="position:absolute;left:0;text-align:left;margin-left:0;margin-top:0;width:426pt;height:60.75pt;rotation:315;z-index:-251641856;mso-position-horizontal:center;mso-position-horizontal-relative:margin;mso-position-vertical:center;mso-position-vertical-relative:margin" o:allowincell="f" fillcolor="silver" stroked="f">
            <v:fill opacity=".5"/>
            <v:textpath style="font-family:&quot;Times New Roman&quot;;font-size:54pt" string="Final_January 2018"/>
            <w10:wrap anchorx="margin" anchory="margin"/>
          </v:shape>
        </w:pict>
      </w:r>
    </w:ins>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3B24" w:rsidRDefault="000505F2">
    <w:pPr>
      <w:pStyle w:val="Header"/>
    </w:pPr>
    <w:ins w:id="283" w:author="HP" w:date="2018-01-14T16:15:00Z">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38250" o:spid="_x0000_s5129" type="#_x0000_t136" style="position:absolute;left:0;text-align:left;margin-left:0;margin-top:0;width:426pt;height:60.75pt;rotation:315;z-index:-251639808;mso-position-horizontal:center;mso-position-horizontal-relative:margin;mso-position-vertical:center;mso-position-vertical-relative:margin" o:allowincell="f" fillcolor="silver" stroked="f">
            <v:fill opacity=".5"/>
            <v:textpath style="font-family:&quot;Times New Roman&quot;;font-size:54pt" string="Final_January 2018"/>
            <w10:wrap anchorx="margin" anchory="margin"/>
          </v:shape>
        </w:pict>
      </w:r>
    </w:ins>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3B24" w:rsidRDefault="000505F2">
    <w:pPr>
      <w:pStyle w:val="Header"/>
    </w:pPr>
    <w:ins w:id="284" w:author="HP" w:date="2018-01-14T16:15:00Z">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38248" o:spid="_x0000_s5127" type="#_x0000_t136" style="position:absolute;left:0;text-align:left;margin-left:0;margin-top:0;width:426pt;height:60.75pt;rotation:315;z-index:-251643904;mso-position-horizontal:center;mso-position-horizontal-relative:margin;mso-position-vertical:center;mso-position-vertical-relative:margin" o:allowincell="f" fillcolor="silver" stroked="f">
            <v:fill opacity=".5"/>
            <v:textpath style="font-family:&quot;Times New Roman&quot;;font-size:54pt" string="Final_January 2018"/>
            <w10:wrap anchorx="margin" anchory="margin"/>
          </v:shape>
        </w:pict>
      </w:r>
    </w:ins>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75B41CB4"/>
    <w:lvl w:ilvl="0">
      <w:numFmt w:val="bullet"/>
      <w:pStyle w:val="ListBullet2"/>
      <w:lvlText w:val="-"/>
      <w:lvlJc w:val="left"/>
      <w:pPr>
        <w:tabs>
          <w:tab w:val="num" w:pos="1134"/>
        </w:tabs>
        <w:ind w:left="1134" w:hanging="414"/>
      </w:pPr>
      <w:rPr>
        <w:rFonts w:ascii="Times New Roman" w:eastAsia="MS Mincho" w:hAnsi="Times New Roman" w:cs="Times New Roman" w:hint="default"/>
        <w:color w:val="auto"/>
      </w:rPr>
    </w:lvl>
  </w:abstractNum>
  <w:abstractNum w:abstractNumId="1">
    <w:nsid w:val="FFFFFF89"/>
    <w:multiLevelType w:val="singleLevel"/>
    <w:tmpl w:val="3A9CBBE0"/>
    <w:lvl w:ilvl="0">
      <w:start w:val="1"/>
      <w:numFmt w:val="bullet"/>
      <w:pStyle w:val="ListBullet"/>
      <w:lvlText w:val=""/>
      <w:lvlJc w:val="left"/>
      <w:pPr>
        <w:tabs>
          <w:tab w:val="num" w:pos="720"/>
        </w:tabs>
        <w:ind w:left="720" w:hanging="363"/>
      </w:pPr>
      <w:rPr>
        <w:rFonts w:ascii="Symbol" w:hAnsi="Symbol" w:hint="default"/>
        <w:b w:val="0"/>
        <w:i w:val="0"/>
        <w:color w:val="auto"/>
        <w:sz w:val="21"/>
      </w:rPr>
    </w:lvl>
  </w:abstractNum>
  <w:abstractNum w:abstractNumId="2">
    <w:nsid w:val="075C7765"/>
    <w:multiLevelType w:val="hybridMultilevel"/>
    <w:tmpl w:val="61F2FB3E"/>
    <w:lvl w:ilvl="0" w:tplc="AB08C56E">
      <w:start w:val="1"/>
      <w:numFmt w:val="bullet"/>
      <w:lvlText w:val=""/>
      <w:lvlJc w:val="left"/>
      <w:pPr>
        <w:ind w:left="1271" w:hanging="420"/>
      </w:pPr>
      <w:rPr>
        <w:rFonts w:ascii="Wingdings" w:hAnsi="Wingdings" w:hint="default"/>
      </w:rPr>
    </w:lvl>
    <w:lvl w:ilvl="1" w:tplc="0409000B" w:tentative="1">
      <w:start w:val="1"/>
      <w:numFmt w:val="bullet"/>
      <w:lvlText w:val=""/>
      <w:lvlJc w:val="left"/>
      <w:pPr>
        <w:ind w:left="1691" w:hanging="420"/>
      </w:pPr>
      <w:rPr>
        <w:rFonts w:ascii="Wingdings" w:hAnsi="Wingdings" w:hint="default"/>
      </w:rPr>
    </w:lvl>
    <w:lvl w:ilvl="2" w:tplc="0409000D" w:tentative="1">
      <w:start w:val="1"/>
      <w:numFmt w:val="bullet"/>
      <w:lvlText w:val=""/>
      <w:lvlJc w:val="left"/>
      <w:pPr>
        <w:ind w:left="2111" w:hanging="420"/>
      </w:pPr>
      <w:rPr>
        <w:rFonts w:ascii="Wingdings" w:hAnsi="Wingdings" w:hint="default"/>
      </w:rPr>
    </w:lvl>
    <w:lvl w:ilvl="3" w:tplc="04090001" w:tentative="1">
      <w:start w:val="1"/>
      <w:numFmt w:val="bullet"/>
      <w:lvlText w:val=""/>
      <w:lvlJc w:val="left"/>
      <w:pPr>
        <w:ind w:left="2531" w:hanging="420"/>
      </w:pPr>
      <w:rPr>
        <w:rFonts w:ascii="Wingdings" w:hAnsi="Wingdings" w:hint="default"/>
      </w:rPr>
    </w:lvl>
    <w:lvl w:ilvl="4" w:tplc="0409000B" w:tentative="1">
      <w:start w:val="1"/>
      <w:numFmt w:val="bullet"/>
      <w:lvlText w:val=""/>
      <w:lvlJc w:val="left"/>
      <w:pPr>
        <w:ind w:left="2951" w:hanging="420"/>
      </w:pPr>
      <w:rPr>
        <w:rFonts w:ascii="Wingdings" w:hAnsi="Wingdings" w:hint="default"/>
      </w:rPr>
    </w:lvl>
    <w:lvl w:ilvl="5" w:tplc="0409000D" w:tentative="1">
      <w:start w:val="1"/>
      <w:numFmt w:val="bullet"/>
      <w:lvlText w:val=""/>
      <w:lvlJc w:val="left"/>
      <w:pPr>
        <w:ind w:left="3371" w:hanging="420"/>
      </w:pPr>
      <w:rPr>
        <w:rFonts w:ascii="Wingdings" w:hAnsi="Wingdings" w:hint="default"/>
      </w:rPr>
    </w:lvl>
    <w:lvl w:ilvl="6" w:tplc="04090001" w:tentative="1">
      <w:start w:val="1"/>
      <w:numFmt w:val="bullet"/>
      <w:lvlText w:val=""/>
      <w:lvlJc w:val="left"/>
      <w:pPr>
        <w:ind w:left="3791" w:hanging="420"/>
      </w:pPr>
      <w:rPr>
        <w:rFonts w:ascii="Wingdings" w:hAnsi="Wingdings" w:hint="default"/>
      </w:rPr>
    </w:lvl>
    <w:lvl w:ilvl="7" w:tplc="0409000B" w:tentative="1">
      <w:start w:val="1"/>
      <w:numFmt w:val="bullet"/>
      <w:lvlText w:val=""/>
      <w:lvlJc w:val="left"/>
      <w:pPr>
        <w:ind w:left="4211" w:hanging="420"/>
      </w:pPr>
      <w:rPr>
        <w:rFonts w:ascii="Wingdings" w:hAnsi="Wingdings" w:hint="default"/>
      </w:rPr>
    </w:lvl>
    <w:lvl w:ilvl="8" w:tplc="0409000D" w:tentative="1">
      <w:start w:val="1"/>
      <w:numFmt w:val="bullet"/>
      <w:lvlText w:val=""/>
      <w:lvlJc w:val="left"/>
      <w:pPr>
        <w:ind w:left="4631" w:hanging="420"/>
      </w:pPr>
      <w:rPr>
        <w:rFonts w:ascii="Wingdings" w:hAnsi="Wingdings" w:hint="default"/>
      </w:rPr>
    </w:lvl>
  </w:abstractNum>
  <w:abstractNum w:abstractNumId="3">
    <w:nsid w:val="0EC543D7"/>
    <w:multiLevelType w:val="hybridMultilevel"/>
    <w:tmpl w:val="A864ABC2"/>
    <w:lvl w:ilvl="0" w:tplc="AB08C56E">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nsid w:val="13F26395"/>
    <w:multiLevelType w:val="hybridMultilevel"/>
    <w:tmpl w:val="F0127ADE"/>
    <w:lvl w:ilvl="0" w:tplc="06ECCE40">
      <w:start w:val="1"/>
      <w:numFmt w:val="decimal"/>
      <w:lvlText w:val="%1)"/>
      <w:lvlJc w:val="left"/>
      <w:pPr>
        <w:ind w:left="800" w:hanging="360"/>
      </w:pPr>
      <w:rPr>
        <w:rFonts w:hint="default"/>
      </w:rPr>
    </w:lvl>
    <w:lvl w:ilvl="1" w:tplc="48090019" w:tentative="1">
      <w:start w:val="1"/>
      <w:numFmt w:val="lowerLetter"/>
      <w:lvlText w:val="%2."/>
      <w:lvlJc w:val="left"/>
      <w:pPr>
        <w:ind w:left="1520" w:hanging="360"/>
      </w:pPr>
    </w:lvl>
    <w:lvl w:ilvl="2" w:tplc="4809001B" w:tentative="1">
      <w:start w:val="1"/>
      <w:numFmt w:val="lowerRoman"/>
      <w:lvlText w:val="%3."/>
      <w:lvlJc w:val="right"/>
      <w:pPr>
        <w:ind w:left="2240" w:hanging="180"/>
      </w:pPr>
    </w:lvl>
    <w:lvl w:ilvl="3" w:tplc="4809000F" w:tentative="1">
      <w:start w:val="1"/>
      <w:numFmt w:val="decimal"/>
      <w:lvlText w:val="%4."/>
      <w:lvlJc w:val="left"/>
      <w:pPr>
        <w:ind w:left="2960" w:hanging="360"/>
      </w:pPr>
    </w:lvl>
    <w:lvl w:ilvl="4" w:tplc="48090019" w:tentative="1">
      <w:start w:val="1"/>
      <w:numFmt w:val="lowerLetter"/>
      <w:lvlText w:val="%5."/>
      <w:lvlJc w:val="left"/>
      <w:pPr>
        <w:ind w:left="3680" w:hanging="360"/>
      </w:pPr>
    </w:lvl>
    <w:lvl w:ilvl="5" w:tplc="4809001B" w:tentative="1">
      <w:start w:val="1"/>
      <w:numFmt w:val="lowerRoman"/>
      <w:lvlText w:val="%6."/>
      <w:lvlJc w:val="right"/>
      <w:pPr>
        <w:ind w:left="4400" w:hanging="180"/>
      </w:pPr>
    </w:lvl>
    <w:lvl w:ilvl="6" w:tplc="4809000F" w:tentative="1">
      <w:start w:val="1"/>
      <w:numFmt w:val="decimal"/>
      <w:lvlText w:val="%7."/>
      <w:lvlJc w:val="left"/>
      <w:pPr>
        <w:ind w:left="5120" w:hanging="360"/>
      </w:pPr>
    </w:lvl>
    <w:lvl w:ilvl="7" w:tplc="48090019" w:tentative="1">
      <w:start w:val="1"/>
      <w:numFmt w:val="lowerLetter"/>
      <w:lvlText w:val="%8."/>
      <w:lvlJc w:val="left"/>
      <w:pPr>
        <w:ind w:left="5840" w:hanging="360"/>
      </w:pPr>
    </w:lvl>
    <w:lvl w:ilvl="8" w:tplc="4809001B" w:tentative="1">
      <w:start w:val="1"/>
      <w:numFmt w:val="lowerRoman"/>
      <w:lvlText w:val="%9."/>
      <w:lvlJc w:val="right"/>
      <w:pPr>
        <w:ind w:left="6560" w:hanging="180"/>
      </w:pPr>
    </w:lvl>
  </w:abstractNum>
  <w:abstractNum w:abstractNumId="5">
    <w:nsid w:val="15545CBD"/>
    <w:multiLevelType w:val="hybridMultilevel"/>
    <w:tmpl w:val="1A988FEE"/>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6">
    <w:nsid w:val="29513D07"/>
    <w:multiLevelType w:val="hybridMultilevel"/>
    <w:tmpl w:val="F8488EA4"/>
    <w:lvl w:ilvl="0" w:tplc="0DD2B7A4">
      <w:start w:val="1"/>
      <w:numFmt w:val="bullet"/>
      <w:lvlText w:val="-"/>
      <w:lvlJc w:val="left"/>
      <w:pPr>
        <w:ind w:left="780" w:hanging="420"/>
      </w:pPr>
      <w:rPr>
        <w:rFonts w:ascii="MS Mincho" w:eastAsia="MS Mincho" w:hAnsi="MS Mincho" w:hint="eastAsia"/>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7">
    <w:nsid w:val="2BAD5478"/>
    <w:multiLevelType w:val="hybridMultilevel"/>
    <w:tmpl w:val="A7DC0EA8"/>
    <w:lvl w:ilvl="0" w:tplc="AB08C56E">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nsid w:val="33E9409E"/>
    <w:multiLevelType w:val="hybridMultilevel"/>
    <w:tmpl w:val="673031D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37520A04"/>
    <w:multiLevelType w:val="hybridMultilevel"/>
    <w:tmpl w:val="D9E8281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
    <w:nsid w:val="3EA0340B"/>
    <w:multiLevelType w:val="hybridMultilevel"/>
    <w:tmpl w:val="12B292B4"/>
    <w:lvl w:ilvl="0" w:tplc="48090001">
      <w:start w:val="1"/>
      <w:numFmt w:val="bullet"/>
      <w:lvlText w:val=""/>
      <w:lvlJc w:val="left"/>
      <w:pPr>
        <w:ind w:left="720" w:hanging="360"/>
      </w:pPr>
      <w:rPr>
        <w:rFonts w:ascii="Symbol" w:hAnsi="Symbol" w:hint="default"/>
      </w:rPr>
    </w:lvl>
    <w:lvl w:ilvl="1" w:tplc="48090003">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11">
    <w:nsid w:val="428F3686"/>
    <w:multiLevelType w:val="hybridMultilevel"/>
    <w:tmpl w:val="C9AC4A16"/>
    <w:lvl w:ilvl="0" w:tplc="AB08C56E">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nsid w:val="443D1958"/>
    <w:multiLevelType w:val="multilevel"/>
    <w:tmpl w:val="E91C7612"/>
    <w:lvl w:ilvl="0">
      <w:start w:val="1"/>
      <w:numFmt w:val="decimal"/>
      <w:pStyle w:val="Heading1"/>
      <w:lvlText w:val="%1."/>
      <w:lvlJc w:val="left"/>
      <w:pPr>
        <w:tabs>
          <w:tab w:val="num" w:pos="851"/>
        </w:tabs>
        <w:ind w:left="851" w:hanging="851"/>
      </w:pPr>
      <w:rPr>
        <w:rFonts w:ascii="Arial" w:eastAsia="MS Gothic" w:hAnsi="Arial" w:cs="Times New Roman" w:hint="default"/>
        <w:b/>
        <w:bCs w:val="0"/>
        <w:i w:val="0"/>
        <w:iCs w:val="0"/>
        <w:caps w:val="0"/>
        <w:smallCaps w:val="0"/>
        <w:strike w:val="0"/>
        <w:dstrike w:val="0"/>
        <w:noProof w:val="0"/>
        <w:vanish w:val="0"/>
        <w:color w:val="auto"/>
        <w:spacing w:val="0"/>
        <w:position w:val="0"/>
        <w:sz w:val="28"/>
        <w:u w:val="none"/>
        <w:vertAlign w:val="baseline"/>
        <w:em w:val="none"/>
      </w:rPr>
    </w:lvl>
    <w:lvl w:ilvl="1">
      <w:start w:val="1"/>
      <w:numFmt w:val="decimal"/>
      <w:pStyle w:val="Heading2"/>
      <w:lvlText w:val="%1.%2"/>
      <w:lvlJc w:val="left"/>
      <w:pPr>
        <w:tabs>
          <w:tab w:val="num" w:pos="851"/>
        </w:tabs>
        <w:ind w:left="851" w:hanging="851"/>
      </w:pPr>
      <w:rPr>
        <w:rFonts w:ascii="Arial" w:eastAsia="MS Gothic" w:hAnsi="Arial" w:hint="default"/>
        <w:b/>
        <w:i w:val="0"/>
        <w:caps w:val="0"/>
        <w:strike w:val="0"/>
        <w:dstrike w:val="0"/>
        <w:vanish w:val="0"/>
        <w:color w:val="auto"/>
        <w:sz w:val="24"/>
        <w:u w:val="none"/>
        <w:vertAlign w:val="baseline"/>
        <w:em w:val="none"/>
      </w:rPr>
    </w:lvl>
    <w:lvl w:ilvl="2">
      <w:start w:val="1"/>
      <w:numFmt w:val="decimal"/>
      <w:pStyle w:val="Heading3"/>
      <w:lvlText w:val="%1.%2.%3"/>
      <w:lvlJc w:val="left"/>
      <w:pPr>
        <w:tabs>
          <w:tab w:val="num" w:pos="851"/>
        </w:tabs>
        <w:ind w:left="851" w:hanging="851"/>
      </w:pPr>
      <w:rPr>
        <w:rFonts w:ascii="Arial" w:eastAsia="MS Gothic" w:hAnsi="Arial" w:hint="default"/>
        <w:b/>
        <w:i w:val="0"/>
        <w:caps w:val="0"/>
        <w:strike w:val="0"/>
        <w:dstrike w:val="0"/>
        <w:vanish w:val="0"/>
        <w:color w:val="auto"/>
        <w:sz w:val="22"/>
        <w:u w:val="none"/>
        <w:vertAlign w:val="baseline"/>
        <w:em w:val="none"/>
      </w:rPr>
    </w:lvl>
    <w:lvl w:ilvl="3">
      <w:start w:val="1"/>
      <w:numFmt w:val="decimal"/>
      <w:pStyle w:val="Heading4"/>
      <w:lvlText w:val="(%4)"/>
      <w:lvlJc w:val="left"/>
      <w:pPr>
        <w:tabs>
          <w:tab w:val="num" w:pos="567"/>
        </w:tabs>
        <w:ind w:left="567" w:hanging="567"/>
      </w:pPr>
      <w:rPr>
        <w:rFonts w:ascii="Arial" w:eastAsia="MS Gothic" w:hAnsi="Arial" w:hint="default"/>
        <w:b/>
        <w:i w:val="0"/>
        <w:caps w:val="0"/>
        <w:strike w:val="0"/>
        <w:dstrike w:val="0"/>
        <w:vanish w:val="0"/>
        <w:color w:val="auto"/>
        <w:sz w:val="22"/>
        <w:u w:val="none"/>
        <w:vertAlign w:val="baseline"/>
        <w:em w:val="none"/>
      </w:rPr>
    </w:lvl>
    <w:lvl w:ilvl="4">
      <w:start w:val="1"/>
      <w:numFmt w:val="none"/>
      <w:suff w:val="nothing"/>
      <w:lvlText w:val=""/>
      <w:lvlJc w:val="left"/>
      <w:pPr>
        <w:ind w:left="0" w:firstLine="0"/>
      </w:pPr>
      <w:rPr>
        <w:rFonts w:ascii="Times New Roman" w:eastAsia="MS Mincho" w:hAnsi="Times New Roman" w:hint="default"/>
        <w:b w:val="0"/>
        <w:i w:val="0"/>
        <w:caps w:val="0"/>
        <w:strike w:val="0"/>
        <w:dstrike w:val="0"/>
        <w:vanish w:val="0"/>
        <w:color w:val="auto"/>
        <w:sz w:val="22"/>
        <w:u w:val="single"/>
        <w:vertAlign w:val="baseline"/>
        <w:em w:val="none"/>
      </w:rPr>
    </w:lvl>
    <w:lvl w:ilvl="5">
      <w:start w:val="1"/>
      <w:numFmt w:val="none"/>
      <w:lvlText w:val=""/>
      <w:lvlJc w:val="left"/>
      <w:pPr>
        <w:tabs>
          <w:tab w:val="num" w:pos="851"/>
        </w:tabs>
        <w:ind w:left="851" w:hanging="851"/>
      </w:pPr>
      <w:rPr>
        <w:rFonts w:hint="eastAsia"/>
      </w:rPr>
    </w:lvl>
    <w:lvl w:ilvl="6">
      <w:start w:val="1"/>
      <w:numFmt w:val="none"/>
      <w:lvlText w:val=""/>
      <w:lvlJc w:val="left"/>
      <w:pPr>
        <w:tabs>
          <w:tab w:val="num" w:pos="851"/>
        </w:tabs>
        <w:ind w:left="855" w:hanging="855"/>
      </w:pPr>
      <w:rPr>
        <w:rFonts w:hint="eastAsia"/>
      </w:rPr>
    </w:lvl>
    <w:lvl w:ilvl="7">
      <w:start w:val="1"/>
      <w:numFmt w:val="none"/>
      <w:lvlText w:val=""/>
      <w:lvlJc w:val="left"/>
      <w:pPr>
        <w:tabs>
          <w:tab w:val="num" w:pos="851"/>
        </w:tabs>
        <w:ind w:left="855" w:hanging="855"/>
      </w:pPr>
      <w:rPr>
        <w:rFonts w:hint="eastAsia"/>
      </w:rPr>
    </w:lvl>
    <w:lvl w:ilvl="8">
      <w:start w:val="1"/>
      <w:numFmt w:val="none"/>
      <w:lvlText w:val=""/>
      <w:lvlJc w:val="left"/>
      <w:pPr>
        <w:tabs>
          <w:tab w:val="num" w:pos="851"/>
        </w:tabs>
        <w:ind w:left="855" w:hanging="855"/>
      </w:pPr>
      <w:rPr>
        <w:rFonts w:hint="eastAsia"/>
      </w:rPr>
    </w:lvl>
  </w:abstractNum>
  <w:abstractNum w:abstractNumId="13">
    <w:nsid w:val="4B6760B5"/>
    <w:multiLevelType w:val="hybridMultilevel"/>
    <w:tmpl w:val="8F6A3D3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4B694325"/>
    <w:multiLevelType w:val="hybridMultilevel"/>
    <w:tmpl w:val="47C4BEDA"/>
    <w:lvl w:ilvl="0" w:tplc="75A6D4B4">
      <w:start w:val="1"/>
      <w:numFmt w:val="bullet"/>
      <w:lvlText w:val=""/>
      <w:lvlJc w:val="left"/>
      <w:pPr>
        <w:ind w:left="420" w:hanging="420"/>
      </w:pPr>
      <w:rPr>
        <w:rFonts w:ascii="Wingdings" w:hAnsi="Wingdings" w:hint="default"/>
        <w:sz w:val="20"/>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nsid w:val="4EC3581A"/>
    <w:multiLevelType w:val="hybridMultilevel"/>
    <w:tmpl w:val="43989F80"/>
    <w:lvl w:ilvl="0" w:tplc="AB08C56E">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6">
    <w:nsid w:val="5674784C"/>
    <w:multiLevelType w:val="hybridMultilevel"/>
    <w:tmpl w:val="8C6EC5F2"/>
    <w:lvl w:ilvl="0" w:tplc="48090001">
      <w:start w:val="1"/>
      <w:numFmt w:val="bullet"/>
      <w:lvlText w:val=""/>
      <w:lvlJc w:val="left"/>
      <w:pPr>
        <w:ind w:left="940" w:hanging="360"/>
      </w:pPr>
      <w:rPr>
        <w:rFonts w:ascii="Symbol" w:hAnsi="Symbol" w:hint="default"/>
      </w:rPr>
    </w:lvl>
    <w:lvl w:ilvl="1" w:tplc="48090003" w:tentative="1">
      <w:start w:val="1"/>
      <w:numFmt w:val="bullet"/>
      <w:lvlText w:val="o"/>
      <w:lvlJc w:val="left"/>
      <w:pPr>
        <w:ind w:left="1660" w:hanging="360"/>
      </w:pPr>
      <w:rPr>
        <w:rFonts w:ascii="Courier New" w:hAnsi="Courier New" w:cs="Courier New" w:hint="default"/>
      </w:rPr>
    </w:lvl>
    <w:lvl w:ilvl="2" w:tplc="48090005" w:tentative="1">
      <w:start w:val="1"/>
      <w:numFmt w:val="bullet"/>
      <w:lvlText w:val=""/>
      <w:lvlJc w:val="left"/>
      <w:pPr>
        <w:ind w:left="2380" w:hanging="360"/>
      </w:pPr>
      <w:rPr>
        <w:rFonts w:ascii="Wingdings" w:hAnsi="Wingdings" w:hint="default"/>
      </w:rPr>
    </w:lvl>
    <w:lvl w:ilvl="3" w:tplc="48090001" w:tentative="1">
      <w:start w:val="1"/>
      <w:numFmt w:val="bullet"/>
      <w:lvlText w:val=""/>
      <w:lvlJc w:val="left"/>
      <w:pPr>
        <w:ind w:left="3100" w:hanging="360"/>
      </w:pPr>
      <w:rPr>
        <w:rFonts w:ascii="Symbol" w:hAnsi="Symbol" w:hint="default"/>
      </w:rPr>
    </w:lvl>
    <w:lvl w:ilvl="4" w:tplc="48090003" w:tentative="1">
      <w:start w:val="1"/>
      <w:numFmt w:val="bullet"/>
      <w:lvlText w:val="o"/>
      <w:lvlJc w:val="left"/>
      <w:pPr>
        <w:ind w:left="3820" w:hanging="360"/>
      </w:pPr>
      <w:rPr>
        <w:rFonts w:ascii="Courier New" w:hAnsi="Courier New" w:cs="Courier New" w:hint="default"/>
      </w:rPr>
    </w:lvl>
    <w:lvl w:ilvl="5" w:tplc="48090005" w:tentative="1">
      <w:start w:val="1"/>
      <w:numFmt w:val="bullet"/>
      <w:lvlText w:val=""/>
      <w:lvlJc w:val="left"/>
      <w:pPr>
        <w:ind w:left="4540" w:hanging="360"/>
      </w:pPr>
      <w:rPr>
        <w:rFonts w:ascii="Wingdings" w:hAnsi="Wingdings" w:hint="default"/>
      </w:rPr>
    </w:lvl>
    <w:lvl w:ilvl="6" w:tplc="48090001" w:tentative="1">
      <w:start w:val="1"/>
      <w:numFmt w:val="bullet"/>
      <w:lvlText w:val=""/>
      <w:lvlJc w:val="left"/>
      <w:pPr>
        <w:ind w:left="5260" w:hanging="360"/>
      </w:pPr>
      <w:rPr>
        <w:rFonts w:ascii="Symbol" w:hAnsi="Symbol" w:hint="default"/>
      </w:rPr>
    </w:lvl>
    <w:lvl w:ilvl="7" w:tplc="48090003" w:tentative="1">
      <w:start w:val="1"/>
      <w:numFmt w:val="bullet"/>
      <w:lvlText w:val="o"/>
      <w:lvlJc w:val="left"/>
      <w:pPr>
        <w:ind w:left="5980" w:hanging="360"/>
      </w:pPr>
      <w:rPr>
        <w:rFonts w:ascii="Courier New" w:hAnsi="Courier New" w:cs="Courier New" w:hint="default"/>
      </w:rPr>
    </w:lvl>
    <w:lvl w:ilvl="8" w:tplc="48090005" w:tentative="1">
      <w:start w:val="1"/>
      <w:numFmt w:val="bullet"/>
      <w:lvlText w:val=""/>
      <w:lvlJc w:val="left"/>
      <w:pPr>
        <w:ind w:left="6700" w:hanging="360"/>
      </w:pPr>
      <w:rPr>
        <w:rFonts w:ascii="Wingdings" w:hAnsi="Wingdings" w:hint="default"/>
      </w:rPr>
    </w:lvl>
  </w:abstractNum>
  <w:abstractNum w:abstractNumId="17">
    <w:nsid w:val="58A44D33"/>
    <w:multiLevelType w:val="hybridMultilevel"/>
    <w:tmpl w:val="46908ADA"/>
    <w:lvl w:ilvl="0" w:tplc="44B421EE">
      <w:start w:val="1"/>
      <w:numFmt w:val="decimal"/>
      <w:pStyle w:val="Heading5"/>
      <w:lvlText w:val="%1)"/>
      <w:lvlJc w:val="left"/>
      <w:pPr>
        <w:ind w:left="927" w:hanging="360"/>
      </w:pPr>
      <w:rPr>
        <w:rFonts w:hint="default"/>
      </w:rPr>
    </w:lvl>
    <w:lvl w:ilvl="1" w:tplc="04090017" w:tentative="1">
      <w:start w:val="1"/>
      <w:numFmt w:val="aiueoFullWidth"/>
      <w:lvlText w:val="(%2)"/>
      <w:lvlJc w:val="left"/>
      <w:pPr>
        <w:ind w:left="1407" w:hanging="420"/>
      </w:pPr>
    </w:lvl>
    <w:lvl w:ilvl="2" w:tplc="04090011" w:tentative="1">
      <w:start w:val="1"/>
      <w:numFmt w:val="decimalEnclosedCircle"/>
      <w:lvlText w:val="%3"/>
      <w:lvlJc w:val="left"/>
      <w:pPr>
        <w:ind w:left="1827" w:hanging="420"/>
      </w:pPr>
    </w:lvl>
    <w:lvl w:ilvl="3" w:tplc="0409000F" w:tentative="1">
      <w:start w:val="1"/>
      <w:numFmt w:val="decimal"/>
      <w:lvlText w:val="%4."/>
      <w:lvlJc w:val="left"/>
      <w:pPr>
        <w:ind w:left="2247" w:hanging="420"/>
      </w:pPr>
    </w:lvl>
    <w:lvl w:ilvl="4" w:tplc="04090017" w:tentative="1">
      <w:start w:val="1"/>
      <w:numFmt w:val="aiueoFullWidth"/>
      <w:lvlText w:val="(%5)"/>
      <w:lvlJc w:val="left"/>
      <w:pPr>
        <w:ind w:left="2667" w:hanging="420"/>
      </w:pPr>
    </w:lvl>
    <w:lvl w:ilvl="5" w:tplc="04090011" w:tentative="1">
      <w:start w:val="1"/>
      <w:numFmt w:val="decimalEnclosedCircle"/>
      <w:lvlText w:val="%6"/>
      <w:lvlJc w:val="left"/>
      <w:pPr>
        <w:ind w:left="3087" w:hanging="420"/>
      </w:pPr>
    </w:lvl>
    <w:lvl w:ilvl="6" w:tplc="0409000F" w:tentative="1">
      <w:start w:val="1"/>
      <w:numFmt w:val="decimal"/>
      <w:lvlText w:val="%7."/>
      <w:lvlJc w:val="left"/>
      <w:pPr>
        <w:ind w:left="3507" w:hanging="420"/>
      </w:pPr>
    </w:lvl>
    <w:lvl w:ilvl="7" w:tplc="04090017" w:tentative="1">
      <w:start w:val="1"/>
      <w:numFmt w:val="aiueoFullWidth"/>
      <w:lvlText w:val="(%8)"/>
      <w:lvlJc w:val="left"/>
      <w:pPr>
        <w:ind w:left="3927" w:hanging="420"/>
      </w:pPr>
    </w:lvl>
    <w:lvl w:ilvl="8" w:tplc="04090011" w:tentative="1">
      <w:start w:val="1"/>
      <w:numFmt w:val="decimalEnclosedCircle"/>
      <w:lvlText w:val="%9"/>
      <w:lvlJc w:val="left"/>
      <w:pPr>
        <w:ind w:left="4347" w:hanging="420"/>
      </w:pPr>
    </w:lvl>
  </w:abstractNum>
  <w:abstractNum w:abstractNumId="18">
    <w:nsid w:val="658D20FA"/>
    <w:multiLevelType w:val="hybridMultilevel"/>
    <w:tmpl w:val="7EE0C55A"/>
    <w:lvl w:ilvl="0" w:tplc="75A6D4B4">
      <w:start w:val="1"/>
      <w:numFmt w:val="bullet"/>
      <w:lvlText w:val=""/>
      <w:lvlJc w:val="left"/>
      <w:pPr>
        <w:ind w:left="420" w:hanging="420"/>
      </w:pPr>
      <w:rPr>
        <w:rFonts w:ascii="Wingdings" w:hAnsi="Wingdings" w:hint="default"/>
        <w:sz w:val="20"/>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nsid w:val="67FC70F1"/>
    <w:multiLevelType w:val="hybridMultilevel"/>
    <w:tmpl w:val="D3E0CF30"/>
    <w:lvl w:ilvl="0" w:tplc="05B0A47C">
      <w:start w:val="1"/>
      <w:numFmt w:val="decimal"/>
      <w:lvlText w:val="%1)"/>
      <w:lvlJc w:val="left"/>
      <w:pPr>
        <w:ind w:left="720" w:hanging="360"/>
      </w:pPr>
      <w:rPr>
        <w:rFonts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20">
    <w:nsid w:val="6B0A3BF5"/>
    <w:multiLevelType w:val="hybridMultilevel"/>
    <w:tmpl w:val="E368C45C"/>
    <w:lvl w:ilvl="0" w:tplc="C71025B0">
      <w:start w:val="1"/>
      <w:numFmt w:val="decimal"/>
      <w:lvlText w:val="Task %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nsid w:val="74D310A4"/>
    <w:multiLevelType w:val="hybridMultilevel"/>
    <w:tmpl w:val="354E7D9E"/>
    <w:lvl w:ilvl="0" w:tplc="04090001">
      <w:start w:val="1"/>
      <w:numFmt w:val="bullet"/>
      <w:lvlText w:val=""/>
      <w:lvlJc w:val="left"/>
      <w:pPr>
        <w:ind w:left="860" w:hanging="420"/>
      </w:pPr>
      <w:rPr>
        <w:rFonts w:ascii="Wingdings" w:hAnsi="Wingdings" w:hint="default"/>
      </w:rPr>
    </w:lvl>
    <w:lvl w:ilvl="1" w:tplc="0409000B" w:tentative="1">
      <w:start w:val="1"/>
      <w:numFmt w:val="bullet"/>
      <w:lvlText w:val=""/>
      <w:lvlJc w:val="left"/>
      <w:pPr>
        <w:ind w:left="1280" w:hanging="420"/>
      </w:pPr>
      <w:rPr>
        <w:rFonts w:ascii="Wingdings" w:hAnsi="Wingdings" w:hint="default"/>
      </w:rPr>
    </w:lvl>
    <w:lvl w:ilvl="2" w:tplc="0409000D" w:tentative="1">
      <w:start w:val="1"/>
      <w:numFmt w:val="bullet"/>
      <w:lvlText w:val=""/>
      <w:lvlJc w:val="left"/>
      <w:pPr>
        <w:ind w:left="1700" w:hanging="420"/>
      </w:pPr>
      <w:rPr>
        <w:rFonts w:ascii="Wingdings" w:hAnsi="Wingdings" w:hint="default"/>
      </w:rPr>
    </w:lvl>
    <w:lvl w:ilvl="3" w:tplc="04090001" w:tentative="1">
      <w:start w:val="1"/>
      <w:numFmt w:val="bullet"/>
      <w:lvlText w:val=""/>
      <w:lvlJc w:val="left"/>
      <w:pPr>
        <w:ind w:left="2120" w:hanging="420"/>
      </w:pPr>
      <w:rPr>
        <w:rFonts w:ascii="Wingdings" w:hAnsi="Wingdings" w:hint="default"/>
      </w:rPr>
    </w:lvl>
    <w:lvl w:ilvl="4" w:tplc="0409000B" w:tentative="1">
      <w:start w:val="1"/>
      <w:numFmt w:val="bullet"/>
      <w:lvlText w:val=""/>
      <w:lvlJc w:val="left"/>
      <w:pPr>
        <w:ind w:left="2540" w:hanging="420"/>
      </w:pPr>
      <w:rPr>
        <w:rFonts w:ascii="Wingdings" w:hAnsi="Wingdings" w:hint="default"/>
      </w:rPr>
    </w:lvl>
    <w:lvl w:ilvl="5" w:tplc="0409000D" w:tentative="1">
      <w:start w:val="1"/>
      <w:numFmt w:val="bullet"/>
      <w:lvlText w:val=""/>
      <w:lvlJc w:val="left"/>
      <w:pPr>
        <w:ind w:left="2960" w:hanging="420"/>
      </w:pPr>
      <w:rPr>
        <w:rFonts w:ascii="Wingdings" w:hAnsi="Wingdings" w:hint="default"/>
      </w:rPr>
    </w:lvl>
    <w:lvl w:ilvl="6" w:tplc="04090001" w:tentative="1">
      <w:start w:val="1"/>
      <w:numFmt w:val="bullet"/>
      <w:lvlText w:val=""/>
      <w:lvlJc w:val="left"/>
      <w:pPr>
        <w:ind w:left="3380" w:hanging="420"/>
      </w:pPr>
      <w:rPr>
        <w:rFonts w:ascii="Wingdings" w:hAnsi="Wingdings" w:hint="default"/>
      </w:rPr>
    </w:lvl>
    <w:lvl w:ilvl="7" w:tplc="0409000B" w:tentative="1">
      <w:start w:val="1"/>
      <w:numFmt w:val="bullet"/>
      <w:lvlText w:val=""/>
      <w:lvlJc w:val="left"/>
      <w:pPr>
        <w:ind w:left="3800" w:hanging="420"/>
      </w:pPr>
      <w:rPr>
        <w:rFonts w:ascii="Wingdings" w:hAnsi="Wingdings" w:hint="default"/>
      </w:rPr>
    </w:lvl>
    <w:lvl w:ilvl="8" w:tplc="0409000D" w:tentative="1">
      <w:start w:val="1"/>
      <w:numFmt w:val="bullet"/>
      <w:lvlText w:val=""/>
      <w:lvlJc w:val="left"/>
      <w:pPr>
        <w:ind w:left="4220" w:hanging="420"/>
      </w:pPr>
      <w:rPr>
        <w:rFonts w:ascii="Wingdings" w:hAnsi="Wingdings" w:hint="default"/>
      </w:rPr>
    </w:lvl>
  </w:abstractNum>
  <w:abstractNum w:abstractNumId="22">
    <w:nsid w:val="770264F1"/>
    <w:multiLevelType w:val="hybridMultilevel"/>
    <w:tmpl w:val="6C268A96"/>
    <w:lvl w:ilvl="0" w:tplc="75A6D4B4">
      <w:start w:val="1"/>
      <w:numFmt w:val="bullet"/>
      <w:lvlText w:val=""/>
      <w:lvlJc w:val="left"/>
      <w:pPr>
        <w:ind w:left="420" w:hanging="420"/>
      </w:pPr>
      <w:rPr>
        <w:rFonts w:ascii="Wingdings" w:hAnsi="Wingdings" w:hint="default"/>
        <w:sz w:val="20"/>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3">
    <w:nsid w:val="7BD910D4"/>
    <w:multiLevelType w:val="hybridMultilevel"/>
    <w:tmpl w:val="2938CE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F5A705D"/>
    <w:multiLevelType w:val="hybridMultilevel"/>
    <w:tmpl w:val="DC124B62"/>
    <w:lvl w:ilvl="0" w:tplc="AB08C56E">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num w:numId="1">
    <w:abstractNumId w:val="5"/>
  </w:num>
  <w:num w:numId="2">
    <w:abstractNumId w:val="19"/>
  </w:num>
  <w:num w:numId="3">
    <w:abstractNumId w:val="10"/>
  </w:num>
  <w:num w:numId="4">
    <w:abstractNumId w:val="9"/>
  </w:num>
  <w:num w:numId="5">
    <w:abstractNumId w:val="6"/>
  </w:num>
  <w:num w:numId="6">
    <w:abstractNumId w:val="4"/>
  </w:num>
  <w:num w:numId="7">
    <w:abstractNumId w:val="13"/>
  </w:num>
  <w:num w:numId="8">
    <w:abstractNumId w:val="8"/>
  </w:num>
  <w:num w:numId="9">
    <w:abstractNumId w:val="16"/>
  </w:num>
  <w:num w:numId="10">
    <w:abstractNumId w:val="18"/>
  </w:num>
  <w:num w:numId="11">
    <w:abstractNumId w:val="14"/>
  </w:num>
  <w:num w:numId="12">
    <w:abstractNumId w:val="22"/>
  </w:num>
  <w:num w:numId="13">
    <w:abstractNumId w:val="23"/>
  </w:num>
  <w:num w:numId="14">
    <w:abstractNumId w:val="1"/>
  </w:num>
  <w:num w:numId="15">
    <w:abstractNumId w:val="0"/>
  </w:num>
  <w:num w:numId="16">
    <w:abstractNumId w:val="12"/>
  </w:num>
  <w:num w:numId="17">
    <w:abstractNumId w:val="24"/>
  </w:num>
  <w:num w:numId="18">
    <w:abstractNumId w:val="2"/>
  </w:num>
  <w:num w:numId="19">
    <w:abstractNumId w:val="11"/>
  </w:num>
  <w:num w:numId="20">
    <w:abstractNumId w:val="7"/>
  </w:num>
  <w:num w:numId="21">
    <w:abstractNumId w:val="12"/>
  </w:num>
  <w:num w:numId="22">
    <w:abstractNumId w:val="12"/>
  </w:num>
  <w:num w:numId="23">
    <w:abstractNumId w:val="12"/>
  </w:num>
  <w:num w:numId="24">
    <w:abstractNumId w:val="12"/>
  </w:num>
  <w:num w:numId="25">
    <w:abstractNumId w:val="12"/>
  </w:num>
  <w:num w:numId="26">
    <w:abstractNumId w:val="12"/>
  </w:num>
  <w:num w:numId="27">
    <w:abstractNumId w:val="12"/>
  </w:num>
  <w:num w:numId="28">
    <w:abstractNumId w:val="21"/>
  </w:num>
  <w:num w:numId="29">
    <w:abstractNumId w:val="12"/>
  </w:num>
  <w:num w:numId="30">
    <w:abstractNumId w:val="17"/>
  </w:num>
  <w:num w:numId="31">
    <w:abstractNumId w:val="12"/>
  </w:num>
  <w:num w:numId="32">
    <w:abstractNumId w:val="15"/>
  </w:num>
  <w:num w:numId="33">
    <w:abstractNumId w:val="12"/>
  </w:num>
  <w:num w:numId="34">
    <w:abstractNumId w:val="12"/>
  </w:num>
  <w:num w:numId="35">
    <w:abstractNumId w:val="3"/>
  </w:num>
  <w:num w:numId="36">
    <w:abstractNumId w:val="20"/>
  </w:num>
  <w:numIdMacAtCleanup w:val="16"/>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Zamal">
    <w15:presenceInfo w15:providerId="None" w15:userId="Zamal"/>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1021"/>
  <w:trackRevisions/>
  <w:defaultTabStop w:val="720"/>
  <w:drawingGridHorizontalSpacing w:val="110"/>
  <w:displayHorizontalDrawingGridEvery w:val="2"/>
  <w:characterSpacingControl w:val="doNotCompress"/>
  <w:hdrShapeDefaults>
    <o:shapedefaults v:ext="edit" spidmax="10242">
      <v:textbox inset="5.85pt,.7pt,5.85pt,.7pt"/>
    </o:shapedefaults>
    <o:shapelayout v:ext="edit">
      <o:idmap v:ext="edit" data="5"/>
    </o:shapelayout>
  </w:hdrShapeDefaults>
  <w:footnotePr>
    <w:footnote w:id="0"/>
    <w:footnote w:id="1"/>
  </w:footnotePr>
  <w:endnotePr>
    <w:endnote w:id="0"/>
    <w:endnote w:id="1"/>
  </w:endnotePr>
  <w:compat>
    <w:useFELayout/>
  </w:compat>
  <w:rsids>
    <w:rsidRoot w:val="008D15D4"/>
    <w:rsid w:val="0000282D"/>
    <w:rsid w:val="000037F9"/>
    <w:rsid w:val="000060B3"/>
    <w:rsid w:val="00006F68"/>
    <w:rsid w:val="000111CF"/>
    <w:rsid w:val="00013E61"/>
    <w:rsid w:val="00021F32"/>
    <w:rsid w:val="0002290D"/>
    <w:rsid w:val="000323B0"/>
    <w:rsid w:val="000404BC"/>
    <w:rsid w:val="00047423"/>
    <w:rsid w:val="000505F2"/>
    <w:rsid w:val="00051D02"/>
    <w:rsid w:val="000529FD"/>
    <w:rsid w:val="0005350C"/>
    <w:rsid w:val="00055EA1"/>
    <w:rsid w:val="00062022"/>
    <w:rsid w:val="00062272"/>
    <w:rsid w:val="00064518"/>
    <w:rsid w:val="00071346"/>
    <w:rsid w:val="000747AF"/>
    <w:rsid w:val="00074955"/>
    <w:rsid w:val="000753A0"/>
    <w:rsid w:val="00076589"/>
    <w:rsid w:val="0007762A"/>
    <w:rsid w:val="00080C55"/>
    <w:rsid w:val="000844E9"/>
    <w:rsid w:val="00086169"/>
    <w:rsid w:val="000878C1"/>
    <w:rsid w:val="00087D88"/>
    <w:rsid w:val="000919F5"/>
    <w:rsid w:val="00094E16"/>
    <w:rsid w:val="00097456"/>
    <w:rsid w:val="000A06DD"/>
    <w:rsid w:val="000A141A"/>
    <w:rsid w:val="000A2E97"/>
    <w:rsid w:val="000A307F"/>
    <w:rsid w:val="000A3596"/>
    <w:rsid w:val="000A389B"/>
    <w:rsid w:val="000A3CDD"/>
    <w:rsid w:val="000A507C"/>
    <w:rsid w:val="000A598B"/>
    <w:rsid w:val="000B0841"/>
    <w:rsid w:val="000C4824"/>
    <w:rsid w:val="000C5E87"/>
    <w:rsid w:val="000D090D"/>
    <w:rsid w:val="000D3346"/>
    <w:rsid w:val="000D7235"/>
    <w:rsid w:val="000D7992"/>
    <w:rsid w:val="000E1C88"/>
    <w:rsid w:val="000E216A"/>
    <w:rsid w:val="000E333E"/>
    <w:rsid w:val="000E7C0D"/>
    <w:rsid w:val="000F0A14"/>
    <w:rsid w:val="000F19AE"/>
    <w:rsid w:val="000F25F8"/>
    <w:rsid w:val="000F345B"/>
    <w:rsid w:val="000F3BDB"/>
    <w:rsid w:val="000F5D35"/>
    <w:rsid w:val="00102B58"/>
    <w:rsid w:val="001042B4"/>
    <w:rsid w:val="00106073"/>
    <w:rsid w:val="00106142"/>
    <w:rsid w:val="00106C55"/>
    <w:rsid w:val="00107C1E"/>
    <w:rsid w:val="00111BF7"/>
    <w:rsid w:val="00114C6F"/>
    <w:rsid w:val="00115727"/>
    <w:rsid w:val="00120667"/>
    <w:rsid w:val="00125502"/>
    <w:rsid w:val="00130140"/>
    <w:rsid w:val="00132A30"/>
    <w:rsid w:val="001336E1"/>
    <w:rsid w:val="00136383"/>
    <w:rsid w:val="001368D7"/>
    <w:rsid w:val="001404C3"/>
    <w:rsid w:val="00140FD4"/>
    <w:rsid w:val="00142D23"/>
    <w:rsid w:val="0014347D"/>
    <w:rsid w:val="0014379E"/>
    <w:rsid w:val="0014439C"/>
    <w:rsid w:val="00145865"/>
    <w:rsid w:val="001465C7"/>
    <w:rsid w:val="00152E2B"/>
    <w:rsid w:val="00153185"/>
    <w:rsid w:val="001616D4"/>
    <w:rsid w:val="0016384C"/>
    <w:rsid w:val="001665EF"/>
    <w:rsid w:val="00166E3B"/>
    <w:rsid w:val="00175AD6"/>
    <w:rsid w:val="00175D4F"/>
    <w:rsid w:val="0017772E"/>
    <w:rsid w:val="0017779F"/>
    <w:rsid w:val="00185B6E"/>
    <w:rsid w:val="001868D8"/>
    <w:rsid w:val="001902C1"/>
    <w:rsid w:val="00190A9D"/>
    <w:rsid w:val="00190FF9"/>
    <w:rsid w:val="00192A49"/>
    <w:rsid w:val="00193B28"/>
    <w:rsid w:val="00194DD5"/>
    <w:rsid w:val="0019577D"/>
    <w:rsid w:val="00196958"/>
    <w:rsid w:val="001979BE"/>
    <w:rsid w:val="00197B70"/>
    <w:rsid w:val="001A159F"/>
    <w:rsid w:val="001A68F9"/>
    <w:rsid w:val="001B2114"/>
    <w:rsid w:val="001B41C7"/>
    <w:rsid w:val="001B5DC7"/>
    <w:rsid w:val="001B7251"/>
    <w:rsid w:val="001C2810"/>
    <w:rsid w:val="001C4D77"/>
    <w:rsid w:val="001C626C"/>
    <w:rsid w:val="001D0B01"/>
    <w:rsid w:val="001D7CB1"/>
    <w:rsid w:val="001E1ED6"/>
    <w:rsid w:val="001E1F3B"/>
    <w:rsid w:val="001E361D"/>
    <w:rsid w:val="001E3E07"/>
    <w:rsid w:val="001E4B56"/>
    <w:rsid w:val="001F0C76"/>
    <w:rsid w:val="001F0D8A"/>
    <w:rsid w:val="001F41C2"/>
    <w:rsid w:val="0020564C"/>
    <w:rsid w:val="0021335D"/>
    <w:rsid w:val="00216005"/>
    <w:rsid w:val="00216160"/>
    <w:rsid w:val="002171B1"/>
    <w:rsid w:val="00226EC1"/>
    <w:rsid w:val="00230E6A"/>
    <w:rsid w:val="0023144E"/>
    <w:rsid w:val="002322DF"/>
    <w:rsid w:val="00236E2A"/>
    <w:rsid w:val="00241484"/>
    <w:rsid w:val="002455FE"/>
    <w:rsid w:val="00245ED3"/>
    <w:rsid w:val="002460B7"/>
    <w:rsid w:val="002466F2"/>
    <w:rsid w:val="002470BF"/>
    <w:rsid w:val="00247309"/>
    <w:rsid w:val="00247B6E"/>
    <w:rsid w:val="0025263D"/>
    <w:rsid w:val="00253EBE"/>
    <w:rsid w:val="00257EFF"/>
    <w:rsid w:val="00260AF6"/>
    <w:rsid w:val="00262DCB"/>
    <w:rsid w:val="002643F9"/>
    <w:rsid w:val="00264BB2"/>
    <w:rsid w:val="00265099"/>
    <w:rsid w:val="002751F1"/>
    <w:rsid w:val="00276212"/>
    <w:rsid w:val="00276DDD"/>
    <w:rsid w:val="00277600"/>
    <w:rsid w:val="00281CF3"/>
    <w:rsid w:val="00281FDA"/>
    <w:rsid w:val="00285304"/>
    <w:rsid w:val="00287F7D"/>
    <w:rsid w:val="00290E55"/>
    <w:rsid w:val="00291641"/>
    <w:rsid w:val="0029178B"/>
    <w:rsid w:val="00292065"/>
    <w:rsid w:val="00292CB5"/>
    <w:rsid w:val="00293C44"/>
    <w:rsid w:val="00294665"/>
    <w:rsid w:val="00295D0C"/>
    <w:rsid w:val="00296DE8"/>
    <w:rsid w:val="002A17A7"/>
    <w:rsid w:val="002A6BF3"/>
    <w:rsid w:val="002B0827"/>
    <w:rsid w:val="002B23C3"/>
    <w:rsid w:val="002B2AC8"/>
    <w:rsid w:val="002B32C4"/>
    <w:rsid w:val="002B4117"/>
    <w:rsid w:val="002B5642"/>
    <w:rsid w:val="002B639D"/>
    <w:rsid w:val="002B6985"/>
    <w:rsid w:val="002C01E0"/>
    <w:rsid w:val="002C2AD2"/>
    <w:rsid w:val="002C4403"/>
    <w:rsid w:val="002C53B8"/>
    <w:rsid w:val="002C5C09"/>
    <w:rsid w:val="002C7778"/>
    <w:rsid w:val="002D066B"/>
    <w:rsid w:val="002D130E"/>
    <w:rsid w:val="002D3CEA"/>
    <w:rsid w:val="002D66CF"/>
    <w:rsid w:val="002D7862"/>
    <w:rsid w:val="002D7887"/>
    <w:rsid w:val="002E0841"/>
    <w:rsid w:val="002E107C"/>
    <w:rsid w:val="002E52E1"/>
    <w:rsid w:val="002F14AD"/>
    <w:rsid w:val="002F22A6"/>
    <w:rsid w:val="002F3581"/>
    <w:rsid w:val="002F4650"/>
    <w:rsid w:val="002F7651"/>
    <w:rsid w:val="00300109"/>
    <w:rsid w:val="00304A4B"/>
    <w:rsid w:val="0030742E"/>
    <w:rsid w:val="00307B1B"/>
    <w:rsid w:val="0031062F"/>
    <w:rsid w:val="00311880"/>
    <w:rsid w:val="00311CC3"/>
    <w:rsid w:val="00314A2F"/>
    <w:rsid w:val="00315356"/>
    <w:rsid w:val="00327EBF"/>
    <w:rsid w:val="0033305B"/>
    <w:rsid w:val="00334A31"/>
    <w:rsid w:val="0033539A"/>
    <w:rsid w:val="003371A4"/>
    <w:rsid w:val="00337802"/>
    <w:rsid w:val="00344D3F"/>
    <w:rsid w:val="00346BFE"/>
    <w:rsid w:val="00347F5A"/>
    <w:rsid w:val="00350A30"/>
    <w:rsid w:val="00351195"/>
    <w:rsid w:val="0035381B"/>
    <w:rsid w:val="003578C5"/>
    <w:rsid w:val="00357EE0"/>
    <w:rsid w:val="00362D82"/>
    <w:rsid w:val="00362ED0"/>
    <w:rsid w:val="00364B9C"/>
    <w:rsid w:val="00364F95"/>
    <w:rsid w:val="00365DA7"/>
    <w:rsid w:val="0037230C"/>
    <w:rsid w:val="003727D6"/>
    <w:rsid w:val="00375EE9"/>
    <w:rsid w:val="00376F59"/>
    <w:rsid w:val="00377616"/>
    <w:rsid w:val="00380074"/>
    <w:rsid w:val="00381C7D"/>
    <w:rsid w:val="00381EA1"/>
    <w:rsid w:val="00381F43"/>
    <w:rsid w:val="00384FF2"/>
    <w:rsid w:val="0038797F"/>
    <w:rsid w:val="00391816"/>
    <w:rsid w:val="00391B55"/>
    <w:rsid w:val="00394F3C"/>
    <w:rsid w:val="00395C03"/>
    <w:rsid w:val="00395C63"/>
    <w:rsid w:val="00396545"/>
    <w:rsid w:val="003971FE"/>
    <w:rsid w:val="0039790F"/>
    <w:rsid w:val="003A026D"/>
    <w:rsid w:val="003A1315"/>
    <w:rsid w:val="003A1714"/>
    <w:rsid w:val="003A2E21"/>
    <w:rsid w:val="003A5059"/>
    <w:rsid w:val="003A65EF"/>
    <w:rsid w:val="003A6CBE"/>
    <w:rsid w:val="003B1B94"/>
    <w:rsid w:val="003B2191"/>
    <w:rsid w:val="003B3C5D"/>
    <w:rsid w:val="003B3F53"/>
    <w:rsid w:val="003B464C"/>
    <w:rsid w:val="003C1413"/>
    <w:rsid w:val="003C1DA1"/>
    <w:rsid w:val="003C3A0E"/>
    <w:rsid w:val="003C464E"/>
    <w:rsid w:val="003D1684"/>
    <w:rsid w:val="003D16B8"/>
    <w:rsid w:val="003D2045"/>
    <w:rsid w:val="003D3839"/>
    <w:rsid w:val="003D3A79"/>
    <w:rsid w:val="003D51BA"/>
    <w:rsid w:val="003E2541"/>
    <w:rsid w:val="003E5377"/>
    <w:rsid w:val="003E69DB"/>
    <w:rsid w:val="003E6AF6"/>
    <w:rsid w:val="003E73BA"/>
    <w:rsid w:val="003F3513"/>
    <w:rsid w:val="003F370C"/>
    <w:rsid w:val="003F3DD6"/>
    <w:rsid w:val="003F66A4"/>
    <w:rsid w:val="00400E26"/>
    <w:rsid w:val="004048E2"/>
    <w:rsid w:val="00405CE2"/>
    <w:rsid w:val="00407A7D"/>
    <w:rsid w:val="00407F9C"/>
    <w:rsid w:val="00416806"/>
    <w:rsid w:val="00416D82"/>
    <w:rsid w:val="004224B3"/>
    <w:rsid w:val="004239B6"/>
    <w:rsid w:val="00424569"/>
    <w:rsid w:val="00425A1F"/>
    <w:rsid w:val="0043015E"/>
    <w:rsid w:val="004319CF"/>
    <w:rsid w:val="00433EF9"/>
    <w:rsid w:val="004401F2"/>
    <w:rsid w:val="004406AF"/>
    <w:rsid w:val="004407F1"/>
    <w:rsid w:val="00440B8F"/>
    <w:rsid w:val="0044570C"/>
    <w:rsid w:val="00446926"/>
    <w:rsid w:val="00447745"/>
    <w:rsid w:val="004501F8"/>
    <w:rsid w:val="00460DFF"/>
    <w:rsid w:val="00467680"/>
    <w:rsid w:val="004760A4"/>
    <w:rsid w:val="00476FC4"/>
    <w:rsid w:val="00483B2A"/>
    <w:rsid w:val="0048461D"/>
    <w:rsid w:val="00484E1D"/>
    <w:rsid w:val="00494072"/>
    <w:rsid w:val="00495613"/>
    <w:rsid w:val="004969C3"/>
    <w:rsid w:val="00497243"/>
    <w:rsid w:val="004A0C56"/>
    <w:rsid w:val="004B0FEF"/>
    <w:rsid w:val="004B6624"/>
    <w:rsid w:val="004B7070"/>
    <w:rsid w:val="004C135A"/>
    <w:rsid w:val="004C4567"/>
    <w:rsid w:val="004C5AF2"/>
    <w:rsid w:val="004C6E89"/>
    <w:rsid w:val="004E1C47"/>
    <w:rsid w:val="004E1D1D"/>
    <w:rsid w:val="004E2501"/>
    <w:rsid w:val="004F0FA5"/>
    <w:rsid w:val="004F1205"/>
    <w:rsid w:val="004F2362"/>
    <w:rsid w:val="004F54A6"/>
    <w:rsid w:val="0050603A"/>
    <w:rsid w:val="00507B37"/>
    <w:rsid w:val="00510AD2"/>
    <w:rsid w:val="00514395"/>
    <w:rsid w:val="00514CBF"/>
    <w:rsid w:val="00514DFE"/>
    <w:rsid w:val="005160DB"/>
    <w:rsid w:val="00516653"/>
    <w:rsid w:val="0053085E"/>
    <w:rsid w:val="005318FF"/>
    <w:rsid w:val="00532FEE"/>
    <w:rsid w:val="00533E5C"/>
    <w:rsid w:val="00535480"/>
    <w:rsid w:val="005378B5"/>
    <w:rsid w:val="00544481"/>
    <w:rsid w:val="00546623"/>
    <w:rsid w:val="00552DF9"/>
    <w:rsid w:val="005607B4"/>
    <w:rsid w:val="005622AE"/>
    <w:rsid w:val="00562A8E"/>
    <w:rsid w:val="00565A3B"/>
    <w:rsid w:val="00566760"/>
    <w:rsid w:val="0056732A"/>
    <w:rsid w:val="00567D67"/>
    <w:rsid w:val="0057136F"/>
    <w:rsid w:val="005726FC"/>
    <w:rsid w:val="00576D1E"/>
    <w:rsid w:val="00581075"/>
    <w:rsid w:val="00585057"/>
    <w:rsid w:val="005920FD"/>
    <w:rsid w:val="005955DD"/>
    <w:rsid w:val="005A454F"/>
    <w:rsid w:val="005A6184"/>
    <w:rsid w:val="005A64F4"/>
    <w:rsid w:val="005B1CBC"/>
    <w:rsid w:val="005B1E4A"/>
    <w:rsid w:val="005B2392"/>
    <w:rsid w:val="005B459A"/>
    <w:rsid w:val="005B61EA"/>
    <w:rsid w:val="005C1CF8"/>
    <w:rsid w:val="005C2D27"/>
    <w:rsid w:val="005C4A92"/>
    <w:rsid w:val="005C5EDF"/>
    <w:rsid w:val="005C7750"/>
    <w:rsid w:val="005D16D8"/>
    <w:rsid w:val="005D1C15"/>
    <w:rsid w:val="005D383F"/>
    <w:rsid w:val="005E1958"/>
    <w:rsid w:val="005E3255"/>
    <w:rsid w:val="005E622F"/>
    <w:rsid w:val="005F523D"/>
    <w:rsid w:val="005F54A4"/>
    <w:rsid w:val="00603BFF"/>
    <w:rsid w:val="00604B3D"/>
    <w:rsid w:val="006054C0"/>
    <w:rsid w:val="00606485"/>
    <w:rsid w:val="006114E1"/>
    <w:rsid w:val="00613239"/>
    <w:rsid w:val="00613602"/>
    <w:rsid w:val="006150A6"/>
    <w:rsid w:val="0061626E"/>
    <w:rsid w:val="00616CCB"/>
    <w:rsid w:val="00621349"/>
    <w:rsid w:val="006217EB"/>
    <w:rsid w:val="00622521"/>
    <w:rsid w:val="00624370"/>
    <w:rsid w:val="006249BA"/>
    <w:rsid w:val="00625CC5"/>
    <w:rsid w:val="006263D5"/>
    <w:rsid w:val="006274A7"/>
    <w:rsid w:val="00627AA9"/>
    <w:rsid w:val="006311E0"/>
    <w:rsid w:val="0063161A"/>
    <w:rsid w:val="00631E53"/>
    <w:rsid w:val="006320FD"/>
    <w:rsid w:val="006358B0"/>
    <w:rsid w:val="00642C2D"/>
    <w:rsid w:val="006433F2"/>
    <w:rsid w:val="006445DD"/>
    <w:rsid w:val="00650A60"/>
    <w:rsid w:val="00653582"/>
    <w:rsid w:val="00653E27"/>
    <w:rsid w:val="0065469E"/>
    <w:rsid w:val="0065761A"/>
    <w:rsid w:val="00661950"/>
    <w:rsid w:val="00666E91"/>
    <w:rsid w:val="0066724A"/>
    <w:rsid w:val="006702C9"/>
    <w:rsid w:val="00672E40"/>
    <w:rsid w:val="00676114"/>
    <w:rsid w:val="0069148E"/>
    <w:rsid w:val="00692C74"/>
    <w:rsid w:val="00693917"/>
    <w:rsid w:val="00694E1D"/>
    <w:rsid w:val="006954E1"/>
    <w:rsid w:val="00696C09"/>
    <w:rsid w:val="006A070C"/>
    <w:rsid w:val="006A6C4D"/>
    <w:rsid w:val="006B2086"/>
    <w:rsid w:val="006B2B29"/>
    <w:rsid w:val="006B2B55"/>
    <w:rsid w:val="006B4074"/>
    <w:rsid w:val="006B5954"/>
    <w:rsid w:val="006B5BE6"/>
    <w:rsid w:val="006B674D"/>
    <w:rsid w:val="006B6F82"/>
    <w:rsid w:val="006B7F1D"/>
    <w:rsid w:val="006C11BB"/>
    <w:rsid w:val="006C1335"/>
    <w:rsid w:val="006C1D08"/>
    <w:rsid w:val="006C35BA"/>
    <w:rsid w:val="006C44FF"/>
    <w:rsid w:val="006C57B6"/>
    <w:rsid w:val="006C62C3"/>
    <w:rsid w:val="006D3130"/>
    <w:rsid w:val="006D44EA"/>
    <w:rsid w:val="006D6849"/>
    <w:rsid w:val="006E3B24"/>
    <w:rsid w:val="006F3544"/>
    <w:rsid w:val="006F3A37"/>
    <w:rsid w:val="006F583B"/>
    <w:rsid w:val="00706C5D"/>
    <w:rsid w:val="0071097B"/>
    <w:rsid w:val="00710BE9"/>
    <w:rsid w:val="00711613"/>
    <w:rsid w:val="00711E81"/>
    <w:rsid w:val="00713095"/>
    <w:rsid w:val="007145DC"/>
    <w:rsid w:val="00716420"/>
    <w:rsid w:val="0072051C"/>
    <w:rsid w:val="00722560"/>
    <w:rsid w:val="00730EC0"/>
    <w:rsid w:val="00731F89"/>
    <w:rsid w:val="0073451A"/>
    <w:rsid w:val="007367BC"/>
    <w:rsid w:val="00736F84"/>
    <w:rsid w:val="00737FDC"/>
    <w:rsid w:val="0074101E"/>
    <w:rsid w:val="007445C6"/>
    <w:rsid w:val="00747CF2"/>
    <w:rsid w:val="0075108F"/>
    <w:rsid w:val="007548B9"/>
    <w:rsid w:val="00755117"/>
    <w:rsid w:val="00756A5D"/>
    <w:rsid w:val="007574E4"/>
    <w:rsid w:val="0076440E"/>
    <w:rsid w:val="00764B41"/>
    <w:rsid w:val="007661C7"/>
    <w:rsid w:val="00770A21"/>
    <w:rsid w:val="0077526F"/>
    <w:rsid w:val="0077612A"/>
    <w:rsid w:val="0077652F"/>
    <w:rsid w:val="00776E27"/>
    <w:rsid w:val="00783CA3"/>
    <w:rsid w:val="00784B08"/>
    <w:rsid w:val="007854C2"/>
    <w:rsid w:val="0078761C"/>
    <w:rsid w:val="0079317A"/>
    <w:rsid w:val="007A20B6"/>
    <w:rsid w:val="007A231B"/>
    <w:rsid w:val="007A6CC9"/>
    <w:rsid w:val="007B0810"/>
    <w:rsid w:val="007B1E67"/>
    <w:rsid w:val="007B35B6"/>
    <w:rsid w:val="007B3B32"/>
    <w:rsid w:val="007B5E26"/>
    <w:rsid w:val="007B63B1"/>
    <w:rsid w:val="007B7511"/>
    <w:rsid w:val="007C3EAF"/>
    <w:rsid w:val="007C4CB9"/>
    <w:rsid w:val="007C4CFE"/>
    <w:rsid w:val="007C54DA"/>
    <w:rsid w:val="007C7157"/>
    <w:rsid w:val="007D0409"/>
    <w:rsid w:val="007D4737"/>
    <w:rsid w:val="007D5E54"/>
    <w:rsid w:val="007E0F57"/>
    <w:rsid w:val="007E3388"/>
    <w:rsid w:val="007E3973"/>
    <w:rsid w:val="007F219D"/>
    <w:rsid w:val="007F29CD"/>
    <w:rsid w:val="007F748E"/>
    <w:rsid w:val="00800B21"/>
    <w:rsid w:val="008016BD"/>
    <w:rsid w:val="00803645"/>
    <w:rsid w:val="0080401D"/>
    <w:rsid w:val="00804114"/>
    <w:rsid w:val="00814E1B"/>
    <w:rsid w:val="008211F5"/>
    <w:rsid w:val="00824DF6"/>
    <w:rsid w:val="00825EDF"/>
    <w:rsid w:val="008275A2"/>
    <w:rsid w:val="008300C2"/>
    <w:rsid w:val="0083093D"/>
    <w:rsid w:val="00833FF8"/>
    <w:rsid w:val="00843A07"/>
    <w:rsid w:val="00843B64"/>
    <w:rsid w:val="00844A38"/>
    <w:rsid w:val="008500F2"/>
    <w:rsid w:val="00851471"/>
    <w:rsid w:val="008516A5"/>
    <w:rsid w:val="00853BDA"/>
    <w:rsid w:val="00861D5D"/>
    <w:rsid w:val="0086381D"/>
    <w:rsid w:val="00866FFB"/>
    <w:rsid w:val="0087229E"/>
    <w:rsid w:val="00872F4D"/>
    <w:rsid w:val="00873978"/>
    <w:rsid w:val="00875D4C"/>
    <w:rsid w:val="008765A1"/>
    <w:rsid w:val="008765D1"/>
    <w:rsid w:val="00880328"/>
    <w:rsid w:val="00880383"/>
    <w:rsid w:val="00881A33"/>
    <w:rsid w:val="00883775"/>
    <w:rsid w:val="0088644E"/>
    <w:rsid w:val="00895C83"/>
    <w:rsid w:val="008B0F05"/>
    <w:rsid w:val="008B1D52"/>
    <w:rsid w:val="008B4453"/>
    <w:rsid w:val="008B59AD"/>
    <w:rsid w:val="008B5D7C"/>
    <w:rsid w:val="008B7748"/>
    <w:rsid w:val="008C593B"/>
    <w:rsid w:val="008D15D4"/>
    <w:rsid w:val="008D170A"/>
    <w:rsid w:val="008D322C"/>
    <w:rsid w:val="008D38EA"/>
    <w:rsid w:val="008D4949"/>
    <w:rsid w:val="008D7731"/>
    <w:rsid w:val="008E1035"/>
    <w:rsid w:val="008E2553"/>
    <w:rsid w:val="008E311D"/>
    <w:rsid w:val="008E5291"/>
    <w:rsid w:val="008F0F0E"/>
    <w:rsid w:val="008F2273"/>
    <w:rsid w:val="008F3347"/>
    <w:rsid w:val="008F55EB"/>
    <w:rsid w:val="00900C50"/>
    <w:rsid w:val="00902BA4"/>
    <w:rsid w:val="00911DEA"/>
    <w:rsid w:val="00912E0F"/>
    <w:rsid w:val="00913FA2"/>
    <w:rsid w:val="009141B4"/>
    <w:rsid w:val="00916E3A"/>
    <w:rsid w:val="00917644"/>
    <w:rsid w:val="00921241"/>
    <w:rsid w:val="00921E52"/>
    <w:rsid w:val="00922D60"/>
    <w:rsid w:val="00922F0A"/>
    <w:rsid w:val="009236D3"/>
    <w:rsid w:val="00924BC9"/>
    <w:rsid w:val="009264E7"/>
    <w:rsid w:val="00927C4F"/>
    <w:rsid w:val="00930572"/>
    <w:rsid w:val="0093149A"/>
    <w:rsid w:val="00933DC2"/>
    <w:rsid w:val="00940E4F"/>
    <w:rsid w:val="00941B3F"/>
    <w:rsid w:val="00941E54"/>
    <w:rsid w:val="00942346"/>
    <w:rsid w:val="00943D73"/>
    <w:rsid w:val="00950D47"/>
    <w:rsid w:val="00951A43"/>
    <w:rsid w:val="009526D7"/>
    <w:rsid w:val="00952A46"/>
    <w:rsid w:val="0095606C"/>
    <w:rsid w:val="00957418"/>
    <w:rsid w:val="00960177"/>
    <w:rsid w:val="00967264"/>
    <w:rsid w:val="009677E0"/>
    <w:rsid w:val="00973465"/>
    <w:rsid w:val="00973637"/>
    <w:rsid w:val="009748B5"/>
    <w:rsid w:val="00976631"/>
    <w:rsid w:val="0098073B"/>
    <w:rsid w:val="00983D9F"/>
    <w:rsid w:val="00985258"/>
    <w:rsid w:val="00987728"/>
    <w:rsid w:val="009879D8"/>
    <w:rsid w:val="00987BFA"/>
    <w:rsid w:val="00990AE9"/>
    <w:rsid w:val="00992C9D"/>
    <w:rsid w:val="00993447"/>
    <w:rsid w:val="0099449A"/>
    <w:rsid w:val="00994892"/>
    <w:rsid w:val="009A1B31"/>
    <w:rsid w:val="009A75F6"/>
    <w:rsid w:val="009B21AD"/>
    <w:rsid w:val="009B351A"/>
    <w:rsid w:val="009B641B"/>
    <w:rsid w:val="009B67FA"/>
    <w:rsid w:val="009B73DB"/>
    <w:rsid w:val="009B7CB3"/>
    <w:rsid w:val="009D020F"/>
    <w:rsid w:val="009D1AC9"/>
    <w:rsid w:val="009D209B"/>
    <w:rsid w:val="009D3FD8"/>
    <w:rsid w:val="009D6EB2"/>
    <w:rsid w:val="009D7E79"/>
    <w:rsid w:val="009E0161"/>
    <w:rsid w:val="009E1367"/>
    <w:rsid w:val="009E206A"/>
    <w:rsid w:val="009E255A"/>
    <w:rsid w:val="009E6130"/>
    <w:rsid w:val="009E6BAB"/>
    <w:rsid w:val="009E6C0E"/>
    <w:rsid w:val="009F09E9"/>
    <w:rsid w:val="009F0AAA"/>
    <w:rsid w:val="009F0F01"/>
    <w:rsid w:val="009F3246"/>
    <w:rsid w:val="009F3675"/>
    <w:rsid w:val="00A00543"/>
    <w:rsid w:val="00A01BE8"/>
    <w:rsid w:val="00A02A51"/>
    <w:rsid w:val="00A0545A"/>
    <w:rsid w:val="00A10919"/>
    <w:rsid w:val="00A11C15"/>
    <w:rsid w:val="00A14DD9"/>
    <w:rsid w:val="00A17F53"/>
    <w:rsid w:val="00A21F21"/>
    <w:rsid w:val="00A24435"/>
    <w:rsid w:val="00A265C1"/>
    <w:rsid w:val="00A27BDF"/>
    <w:rsid w:val="00A303D5"/>
    <w:rsid w:val="00A32698"/>
    <w:rsid w:val="00A40522"/>
    <w:rsid w:val="00A40E2D"/>
    <w:rsid w:val="00A50773"/>
    <w:rsid w:val="00A520E7"/>
    <w:rsid w:val="00A5308D"/>
    <w:rsid w:val="00A61388"/>
    <w:rsid w:val="00A64697"/>
    <w:rsid w:val="00A64F80"/>
    <w:rsid w:val="00A667D8"/>
    <w:rsid w:val="00A67C68"/>
    <w:rsid w:val="00A82B26"/>
    <w:rsid w:val="00A835D5"/>
    <w:rsid w:val="00A873A8"/>
    <w:rsid w:val="00A879A7"/>
    <w:rsid w:val="00A93E26"/>
    <w:rsid w:val="00A9404F"/>
    <w:rsid w:val="00A94A30"/>
    <w:rsid w:val="00A94AB7"/>
    <w:rsid w:val="00AA0967"/>
    <w:rsid w:val="00AA0FB7"/>
    <w:rsid w:val="00AA1C83"/>
    <w:rsid w:val="00AA2546"/>
    <w:rsid w:val="00AA756A"/>
    <w:rsid w:val="00AA7ED9"/>
    <w:rsid w:val="00AB2137"/>
    <w:rsid w:val="00AB22B7"/>
    <w:rsid w:val="00AB27C6"/>
    <w:rsid w:val="00AB3356"/>
    <w:rsid w:val="00AB73E3"/>
    <w:rsid w:val="00AD02AA"/>
    <w:rsid w:val="00AD2F38"/>
    <w:rsid w:val="00AD3386"/>
    <w:rsid w:val="00AD3B64"/>
    <w:rsid w:val="00AD74D9"/>
    <w:rsid w:val="00AE2012"/>
    <w:rsid w:val="00AE465B"/>
    <w:rsid w:val="00AE7DCC"/>
    <w:rsid w:val="00AF127A"/>
    <w:rsid w:val="00AF542F"/>
    <w:rsid w:val="00AF59C4"/>
    <w:rsid w:val="00AF790A"/>
    <w:rsid w:val="00B05CDB"/>
    <w:rsid w:val="00B06A2A"/>
    <w:rsid w:val="00B108FE"/>
    <w:rsid w:val="00B22FAA"/>
    <w:rsid w:val="00B2410A"/>
    <w:rsid w:val="00B32475"/>
    <w:rsid w:val="00B35DC8"/>
    <w:rsid w:val="00B364D4"/>
    <w:rsid w:val="00B40CE8"/>
    <w:rsid w:val="00B415FC"/>
    <w:rsid w:val="00B43EE6"/>
    <w:rsid w:val="00B44D38"/>
    <w:rsid w:val="00B4753A"/>
    <w:rsid w:val="00B478C8"/>
    <w:rsid w:val="00B53691"/>
    <w:rsid w:val="00B54DFB"/>
    <w:rsid w:val="00B55287"/>
    <w:rsid w:val="00B5629F"/>
    <w:rsid w:val="00B57AED"/>
    <w:rsid w:val="00B60018"/>
    <w:rsid w:val="00B61FBC"/>
    <w:rsid w:val="00B62F0B"/>
    <w:rsid w:val="00B67D53"/>
    <w:rsid w:val="00B722D9"/>
    <w:rsid w:val="00B746C7"/>
    <w:rsid w:val="00B75C64"/>
    <w:rsid w:val="00B76F74"/>
    <w:rsid w:val="00B7710D"/>
    <w:rsid w:val="00B77408"/>
    <w:rsid w:val="00B7774E"/>
    <w:rsid w:val="00B77C9B"/>
    <w:rsid w:val="00B8177F"/>
    <w:rsid w:val="00B823EA"/>
    <w:rsid w:val="00B83E69"/>
    <w:rsid w:val="00B929CA"/>
    <w:rsid w:val="00B942AE"/>
    <w:rsid w:val="00B94593"/>
    <w:rsid w:val="00BA407A"/>
    <w:rsid w:val="00BA5481"/>
    <w:rsid w:val="00BA58F1"/>
    <w:rsid w:val="00BA7F28"/>
    <w:rsid w:val="00BB0858"/>
    <w:rsid w:val="00BB2D34"/>
    <w:rsid w:val="00BB6F0C"/>
    <w:rsid w:val="00BC4DA8"/>
    <w:rsid w:val="00BD0099"/>
    <w:rsid w:val="00BD2DCC"/>
    <w:rsid w:val="00BD3D43"/>
    <w:rsid w:val="00BE06A2"/>
    <w:rsid w:val="00BE2BDA"/>
    <w:rsid w:val="00BE49DD"/>
    <w:rsid w:val="00BE6657"/>
    <w:rsid w:val="00BE66A3"/>
    <w:rsid w:val="00BE6DFC"/>
    <w:rsid w:val="00BE72D7"/>
    <w:rsid w:val="00BF0360"/>
    <w:rsid w:val="00BF14D9"/>
    <w:rsid w:val="00BF1DBE"/>
    <w:rsid w:val="00BF3E4C"/>
    <w:rsid w:val="00BF7E81"/>
    <w:rsid w:val="00C06B43"/>
    <w:rsid w:val="00C07214"/>
    <w:rsid w:val="00C10134"/>
    <w:rsid w:val="00C14B0D"/>
    <w:rsid w:val="00C16814"/>
    <w:rsid w:val="00C24D45"/>
    <w:rsid w:val="00C260C9"/>
    <w:rsid w:val="00C3288C"/>
    <w:rsid w:val="00C3524D"/>
    <w:rsid w:val="00C42D0E"/>
    <w:rsid w:val="00C44131"/>
    <w:rsid w:val="00C44444"/>
    <w:rsid w:val="00C4748A"/>
    <w:rsid w:val="00C50EAD"/>
    <w:rsid w:val="00C51847"/>
    <w:rsid w:val="00C54CEC"/>
    <w:rsid w:val="00C577BB"/>
    <w:rsid w:val="00C614B8"/>
    <w:rsid w:val="00C61831"/>
    <w:rsid w:val="00C61871"/>
    <w:rsid w:val="00C624DC"/>
    <w:rsid w:val="00C635FA"/>
    <w:rsid w:val="00C64718"/>
    <w:rsid w:val="00C6787F"/>
    <w:rsid w:val="00C704FA"/>
    <w:rsid w:val="00C73344"/>
    <w:rsid w:val="00C7487C"/>
    <w:rsid w:val="00C75784"/>
    <w:rsid w:val="00C76D7D"/>
    <w:rsid w:val="00C80C87"/>
    <w:rsid w:val="00C80C97"/>
    <w:rsid w:val="00C80E87"/>
    <w:rsid w:val="00C81689"/>
    <w:rsid w:val="00C81FC8"/>
    <w:rsid w:val="00C82BCA"/>
    <w:rsid w:val="00C845FC"/>
    <w:rsid w:val="00C84ACA"/>
    <w:rsid w:val="00C86287"/>
    <w:rsid w:val="00C876FE"/>
    <w:rsid w:val="00C91EE7"/>
    <w:rsid w:val="00C941B5"/>
    <w:rsid w:val="00C94568"/>
    <w:rsid w:val="00C94DFB"/>
    <w:rsid w:val="00C97EC3"/>
    <w:rsid w:val="00CA2BA0"/>
    <w:rsid w:val="00CA34BC"/>
    <w:rsid w:val="00CB0DB2"/>
    <w:rsid w:val="00CB4196"/>
    <w:rsid w:val="00CB463B"/>
    <w:rsid w:val="00CB5EF3"/>
    <w:rsid w:val="00CC2809"/>
    <w:rsid w:val="00CC37C7"/>
    <w:rsid w:val="00CC4A8D"/>
    <w:rsid w:val="00CC545A"/>
    <w:rsid w:val="00CC5B56"/>
    <w:rsid w:val="00CC7CB0"/>
    <w:rsid w:val="00CD1594"/>
    <w:rsid w:val="00CD275D"/>
    <w:rsid w:val="00CD4CD1"/>
    <w:rsid w:val="00CD6C7F"/>
    <w:rsid w:val="00CE24D0"/>
    <w:rsid w:val="00CE395D"/>
    <w:rsid w:val="00CE3AD7"/>
    <w:rsid w:val="00CE4E18"/>
    <w:rsid w:val="00CE53CC"/>
    <w:rsid w:val="00CE64E3"/>
    <w:rsid w:val="00CF2D61"/>
    <w:rsid w:val="00CF47A3"/>
    <w:rsid w:val="00CF4B71"/>
    <w:rsid w:val="00CF51F2"/>
    <w:rsid w:val="00CF7033"/>
    <w:rsid w:val="00D0125D"/>
    <w:rsid w:val="00D0180B"/>
    <w:rsid w:val="00D03882"/>
    <w:rsid w:val="00D05443"/>
    <w:rsid w:val="00D06C74"/>
    <w:rsid w:val="00D06D06"/>
    <w:rsid w:val="00D1141C"/>
    <w:rsid w:val="00D162BB"/>
    <w:rsid w:val="00D1664D"/>
    <w:rsid w:val="00D17D48"/>
    <w:rsid w:val="00D2203D"/>
    <w:rsid w:val="00D2510D"/>
    <w:rsid w:val="00D307CF"/>
    <w:rsid w:val="00D33F87"/>
    <w:rsid w:val="00D36053"/>
    <w:rsid w:val="00D41E38"/>
    <w:rsid w:val="00D509C8"/>
    <w:rsid w:val="00D512BE"/>
    <w:rsid w:val="00D51CDA"/>
    <w:rsid w:val="00D5226B"/>
    <w:rsid w:val="00D53954"/>
    <w:rsid w:val="00D54ED5"/>
    <w:rsid w:val="00D562E8"/>
    <w:rsid w:val="00D60F52"/>
    <w:rsid w:val="00D61A6C"/>
    <w:rsid w:val="00D62518"/>
    <w:rsid w:val="00D6467D"/>
    <w:rsid w:val="00D7319D"/>
    <w:rsid w:val="00D74E21"/>
    <w:rsid w:val="00D757E7"/>
    <w:rsid w:val="00D81115"/>
    <w:rsid w:val="00D828B0"/>
    <w:rsid w:val="00D83816"/>
    <w:rsid w:val="00D841A0"/>
    <w:rsid w:val="00D85385"/>
    <w:rsid w:val="00D85AF2"/>
    <w:rsid w:val="00D87D79"/>
    <w:rsid w:val="00D90289"/>
    <w:rsid w:val="00D9650B"/>
    <w:rsid w:val="00DA30E0"/>
    <w:rsid w:val="00DA3E5A"/>
    <w:rsid w:val="00DA69AC"/>
    <w:rsid w:val="00DA7FEF"/>
    <w:rsid w:val="00DB043B"/>
    <w:rsid w:val="00DB0DF5"/>
    <w:rsid w:val="00DB1EFC"/>
    <w:rsid w:val="00DB3F6B"/>
    <w:rsid w:val="00DB663B"/>
    <w:rsid w:val="00DC3918"/>
    <w:rsid w:val="00DC61F7"/>
    <w:rsid w:val="00DC6649"/>
    <w:rsid w:val="00DC780C"/>
    <w:rsid w:val="00DD32CD"/>
    <w:rsid w:val="00DD48BF"/>
    <w:rsid w:val="00DD5C72"/>
    <w:rsid w:val="00DE675A"/>
    <w:rsid w:val="00DE782F"/>
    <w:rsid w:val="00DF0B76"/>
    <w:rsid w:val="00DF1817"/>
    <w:rsid w:val="00DF1AA2"/>
    <w:rsid w:val="00DF3F0E"/>
    <w:rsid w:val="00DF7CEE"/>
    <w:rsid w:val="00E006BC"/>
    <w:rsid w:val="00E011E7"/>
    <w:rsid w:val="00E1007A"/>
    <w:rsid w:val="00E10D67"/>
    <w:rsid w:val="00E12985"/>
    <w:rsid w:val="00E12A4B"/>
    <w:rsid w:val="00E12F1F"/>
    <w:rsid w:val="00E25EF3"/>
    <w:rsid w:val="00E265EE"/>
    <w:rsid w:val="00E30D5B"/>
    <w:rsid w:val="00E316A6"/>
    <w:rsid w:val="00E35FE0"/>
    <w:rsid w:val="00E36171"/>
    <w:rsid w:val="00E37373"/>
    <w:rsid w:val="00E37C3A"/>
    <w:rsid w:val="00E422D5"/>
    <w:rsid w:val="00E42E25"/>
    <w:rsid w:val="00E43E44"/>
    <w:rsid w:val="00E4426E"/>
    <w:rsid w:val="00E46A6A"/>
    <w:rsid w:val="00E47713"/>
    <w:rsid w:val="00E503B9"/>
    <w:rsid w:val="00E536D3"/>
    <w:rsid w:val="00E56BA6"/>
    <w:rsid w:val="00E5729A"/>
    <w:rsid w:val="00E61BDC"/>
    <w:rsid w:val="00E638EA"/>
    <w:rsid w:val="00E6465B"/>
    <w:rsid w:val="00E64ADC"/>
    <w:rsid w:val="00E70802"/>
    <w:rsid w:val="00E74BBC"/>
    <w:rsid w:val="00E76A75"/>
    <w:rsid w:val="00E818E9"/>
    <w:rsid w:val="00E82490"/>
    <w:rsid w:val="00E85B30"/>
    <w:rsid w:val="00E8773C"/>
    <w:rsid w:val="00E90679"/>
    <w:rsid w:val="00E933EE"/>
    <w:rsid w:val="00E936A7"/>
    <w:rsid w:val="00E94D93"/>
    <w:rsid w:val="00EA0D72"/>
    <w:rsid w:val="00EA2B49"/>
    <w:rsid w:val="00EA521F"/>
    <w:rsid w:val="00EB5E37"/>
    <w:rsid w:val="00EB6DB3"/>
    <w:rsid w:val="00EC2A4F"/>
    <w:rsid w:val="00EC406A"/>
    <w:rsid w:val="00EC67A8"/>
    <w:rsid w:val="00EC7CFF"/>
    <w:rsid w:val="00ED0FB8"/>
    <w:rsid w:val="00ED2526"/>
    <w:rsid w:val="00ED26CD"/>
    <w:rsid w:val="00ED30DA"/>
    <w:rsid w:val="00ED39BC"/>
    <w:rsid w:val="00ED4CA4"/>
    <w:rsid w:val="00ED4F75"/>
    <w:rsid w:val="00EE0F16"/>
    <w:rsid w:val="00EE3F99"/>
    <w:rsid w:val="00EE586C"/>
    <w:rsid w:val="00EE6C55"/>
    <w:rsid w:val="00EF2165"/>
    <w:rsid w:val="00EF2648"/>
    <w:rsid w:val="00EF2CD6"/>
    <w:rsid w:val="00EF2D4C"/>
    <w:rsid w:val="00EF5192"/>
    <w:rsid w:val="00EF5756"/>
    <w:rsid w:val="00EF7D96"/>
    <w:rsid w:val="00F02C74"/>
    <w:rsid w:val="00F04FE9"/>
    <w:rsid w:val="00F06F5D"/>
    <w:rsid w:val="00F10AE9"/>
    <w:rsid w:val="00F111D3"/>
    <w:rsid w:val="00F222E5"/>
    <w:rsid w:val="00F23699"/>
    <w:rsid w:val="00F243B0"/>
    <w:rsid w:val="00F246DA"/>
    <w:rsid w:val="00F279AF"/>
    <w:rsid w:val="00F317C9"/>
    <w:rsid w:val="00F31D53"/>
    <w:rsid w:val="00F36225"/>
    <w:rsid w:val="00F364A0"/>
    <w:rsid w:val="00F40043"/>
    <w:rsid w:val="00F41771"/>
    <w:rsid w:val="00F41994"/>
    <w:rsid w:val="00F4444F"/>
    <w:rsid w:val="00F4549A"/>
    <w:rsid w:val="00F52323"/>
    <w:rsid w:val="00F52694"/>
    <w:rsid w:val="00F52B71"/>
    <w:rsid w:val="00F52ED3"/>
    <w:rsid w:val="00F533C9"/>
    <w:rsid w:val="00F5582E"/>
    <w:rsid w:val="00F5642C"/>
    <w:rsid w:val="00F6042A"/>
    <w:rsid w:val="00F6072F"/>
    <w:rsid w:val="00F6266A"/>
    <w:rsid w:val="00F62D71"/>
    <w:rsid w:val="00F633A0"/>
    <w:rsid w:val="00F64CA7"/>
    <w:rsid w:val="00F64DBB"/>
    <w:rsid w:val="00F67813"/>
    <w:rsid w:val="00F70969"/>
    <w:rsid w:val="00F7182C"/>
    <w:rsid w:val="00F71A59"/>
    <w:rsid w:val="00F71BDD"/>
    <w:rsid w:val="00F7337E"/>
    <w:rsid w:val="00F7509C"/>
    <w:rsid w:val="00F842B4"/>
    <w:rsid w:val="00F85807"/>
    <w:rsid w:val="00F876EE"/>
    <w:rsid w:val="00F93620"/>
    <w:rsid w:val="00F93C7D"/>
    <w:rsid w:val="00F965E0"/>
    <w:rsid w:val="00F96816"/>
    <w:rsid w:val="00FA03B4"/>
    <w:rsid w:val="00FA089D"/>
    <w:rsid w:val="00FA14CD"/>
    <w:rsid w:val="00FA3C75"/>
    <w:rsid w:val="00FA3FBB"/>
    <w:rsid w:val="00FB0E89"/>
    <w:rsid w:val="00FB3251"/>
    <w:rsid w:val="00FB33C3"/>
    <w:rsid w:val="00FB4C57"/>
    <w:rsid w:val="00FC6C28"/>
    <w:rsid w:val="00FD15BE"/>
    <w:rsid w:val="00FD5A30"/>
    <w:rsid w:val="00FD69CA"/>
    <w:rsid w:val="00FE38BD"/>
    <w:rsid w:val="00FE6FA1"/>
    <w:rsid w:val="00FF08D1"/>
    <w:rsid w:val="00FF17C9"/>
    <w:rsid w:val="00FF4C4A"/>
    <w:rsid w:val="00FF720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2">
      <v:textbox inset="5.85pt,.7pt,5.85pt,.7pt"/>
    </o:shapedefaults>
    <o:shapelayout v:ext="edit">
      <o:idmap v:ext="edit" data="1"/>
      <o:rules v:ext="edit">
        <o:r id="V:Rule6" type="connector" idref="#AutoShape 50"/>
        <o:r id="V:Rule7" type="connector" idref="#AutoShape 48"/>
        <o:r id="V:Rule8" type="connector" idref="#AutoShape 64"/>
        <o:r id="V:Rule9" type="connector" idref="#AutoShape 49"/>
        <o:r id="V:Rule10" type="connector" idref="#AutoShape 5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MS Mincho" w:hAnsi="Calibri" w:cs="Times New Roman"/>
        <w:lang w:val="en-US" w:eastAsia="en-US" w:bidi="bn-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header" w:uiPriority="0"/>
    <w:lsdException w:name="caption" w:uiPriority="0" w:qFormat="1"/>
    <w:lsdException w:name="footnote reference" w:uiPriority="0"/>
    <w:lsdException w:name="page number" w:uiPriority="0"/>
    <w:lsdException w:name="List Bullet" w:uiPriority="0" w:qFormat="1"/>
    <w:lsdException w:name="List Bullet 2" w:uiPriority="0"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Document Map" w:uiPriority="0"/>
    <w:lsdException w:name="E-mail Signature"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3C1DA1"/>
    <w:pPr>
      <w:widowControl w:val="0"/>
      <w:snapToGrid w:val="0"/>
      <w:jc w:val="both"/>
    </w:pPr>
    <w:rPr>
      <w:rFonts w:ascii="Times New Roman" w:hAnsi="Times New Roman"/>
      <w:kern w:val="2"/>
      <w:sz w:val="22"/>
      <w:szCs w:val="24"/>
      <w:lang w:eastAsia="ja-JP" w:bidi="ar-SA"/>
    </w:rPr>
  </w:style>
  <w:style w:type="paragraph" w:styleId="Heading1">
    <w:name w:val="heading 1"/>
    <w:next w:val="BodyText"/>
    <w:link w:val="Heading1Char"/>
    <w:qFormat/>
    <w:rsid w:val="00942346"/>
    <w:pPr>
      <w:widowControl w:val="0"/>
      <w:numPr>
        <w:numId w:val="16"/>
      </w:numPr>
      <w:snapToGrid w:val="0"/>
      <w:spacing w:afterLines="100"/>
      <w:jc w:val="both"/>
      <w:outlineLvl w:val="0"/>
    </w:pPr>
    <w:rPr>
      <w:rFonts w:ascii="Arial" w:eastAsia="MS Gothic" w:hAnsi="Arial"/>
      <w:b/>
      <w:bCs/>
      <w:kern w:val="2"/>
      <w:sz w:val="28"/>
      <w:szCs w:val="22"/>
      <w:lang w:bidi="ar-SA"/>
    </w:rPr>
  </w:style>
  <w:style w:type="paragraph" w:styleId="Heading2">
    <w:name w:val="heading 2"/>
    <w:next w:val="BodyText"/>
    <w:link w:val="Heading2Char"/>
    <w:qFormat/>
    <w:rsid w:val="003C1DA1"/>
    <w:pPr>
      <w:keepNext/>
      <w:keepLines/>
      <w:numPr>
        <w:ilvl w:val="1"/>
        <w:numId w:val="16"/>
      </w:numPr>
      <w:snapToGrid w:val="0"/>
      <w:spacing w:before="60" w:after="120"/>
      <w:jc w:val="both"/>
      <w:outlineLvl w:val="1"/>
    </w:pPr>
    <w:rPr>
      <w:rFonts w:ascii="Arial" w:eastAsia="MS Gothic" w:hAnsi="Arial"/>
      <w:b/>
      <w:kern w:val="24"/>
      <w:sz w:val="24"/>
      <w:szCs w:val="21"/>
      <w:lang w:eastAsia="ar-SA" w:bidi="ar-SA"/>
    </w:rPr>
  </w:style>
  <w:style w:type="paragraph" w:styleId="Heading3">
    <w:name w:val="heading 3"/>
    <w:next w:val="BodyText"/>
    <w:link w:val="Heading3Char"/>
    <w:qFormat/>
    <w:rsid w:val="003C1DA1"/>
    <w:pPr>
      <w:keepNext/>
      <w:keepLines/>
      <w:numPr>
        <w:ilvl w:val="2"/>
        <w:numId w:val="16"/>
      </w:numPr>
      <w:snapToGrid w:val="0"/>
      <w:spacing w:before="60" w:after="120"/>
      <w:jc w:val="both"/>
      <w:outlineLvl w:val="2"/>
    </w:pPr>
    <w:rPr>
      <w:rFonts w:ascii="Arial" w:eastAsia="MS Gothic" w:hAnsi="Arial"/>
      <w:b/>
      <w:kern w:val="21"/>
      <w:sz w:val="22"/>
      <w:szCs w:val="21"/>
      <w:lang w:eastAsia="ar-SA" w:bidi="ar-SA"/>
    </w:rPr>
  </w:style>
  <w:style w:type="paragraph" w:styleId="Heading4">
    <w:name w:val="heading 4"/>
    <w:next w:val="BodyText"/>
    <w:link w:val="Heading4Char"/>
    <w:qFormat/>
    <w:rsid w:val="00AA0FB7"/>
    <w:pPr>
      <w:keepNext/>
      <w:keepLines/>
      <w:numPr>
        <w:ilvl w:val="3"/>
        <w:numId w:val="16"/>
      </w:numPr>
      <w:snapToGrid w:val="0"/>
      <w:spacing w:after="120"/>
      <w:jc w:val="both"/>
      <w:outlineLvl w:val="3"/>
    </w:pPr>
    <w:rPr>
      <w:rFonts w:ascii="Arial" w:eastAsia="MS Gothic" w:hAnsi="Arial"/>
      <w:b/>
      <w:kern w:val="22"/>
      <w:sz w:val="22"/>
      <w:szCs w:val="21"/>
      <w:lang w:eastAsia="ar-SA" w:bidi="ar-SA"/>
    </w:rPr>
  </w:style>
  <w:style w:type="paragraph" w:styleId="Heading5">
    <w:name w:val="heading 5"/>
    <w:basedOn w:val="Heading4"/>
    <w:next w:val="BodyText"/>
    <w:link w:val="Heading5Char"/>
    <w:qFormat/>
    <w:rsid w:val="00510AD2"/>
    <w:pPr>
      <w:numPr>
        <w:ilvl w:val="0"/>
        <w:numId w:val="30"/>
      </w:numPr>
      <w:ind w:left="444" w:hanging="444"/>
      <w:outlineLvl w:val="4"/>
    </w:pPr>
  </w:style>
  <w:style w:type="paragraph" w:styleId="Heading6">
    <w:name w:val="heading 6"/>
    <w:next w:val="Normal"/>
    <w:link w:val="Heading6Char"/>
    <w:semiHidden/>
    <w:unhideWhenUsed/>
    <w:rsid w:val="003C1DA1"/>
    <w:pPr>
      <w:keepNext/>
      <w:jc w:val="both"/>
      <w:outlineLvl w:val="5"/>
    </w:pPr>
    <w:rPr>
      <w:rFonts w:ascii="Arial" w:eastAsia="MS Gothic" w:hAnsi="Arial"/>
      <w:kern w:val="2"/>
      <w:sz w:val="21"/>
      <w:szCs w:val="32"/>
      <w:lang w:eastAsia="ja-JP" w:bidi="ar-SA"/>
    </w:rPr>
  </w:style>
  <w:style w:type="paragraph" w:styleId="Heading7">
    <w:name w:val="heading 7"/>
    <w:basedOn w:val="Normal"/>
    <w:next w:val="Normal"/>
    <w:link w:val="Heading7Char"/>
    <w:semiHidden/>
    <w:unhideWhenUsed/>
    <w:rsid w:val="003C1DA1"/>
    <w:pPr>
      <w:keepNext/>
      <w:jc w:val="center"/>
      <w:outlineLvl w:val="6"/>
    </w:pPr>
    <w:rPr>
      <w:b/>
      <w:bCs/>
    </w:rPr>
  </w:style>
  <w:style w:type="paragraph" w:styleId="Heading8">
    <w:name w:val="heading 8"/>
    <w:basedOn w:val="Normal"/>
    <w:next w:val="Normal"/>
    <w:link w:val="Heading8Char"/>
    <w:semiHidden/>
    <w:unhideWhenUsed/>
    <w:qFormat/>
    <w:rsid w:val="003C1DA1"/>
    <w:pPr>
      <w:keepNext/>
      <w:tabs>
        <w:tab w:val="left" w:pos="6390"/>
      </w:tabs>
      <w:jc w:val="center"/>
      <w:outlineLvl w:val="7"/>
    </w:pPr>
    <w:rPr>
      <w:rFonts w:ascii="Arial" w:eastAsia="MS Gothic" w:hAnsi="Arial"/>
      <w:b/>
      <w:sz w:val="28"/>
      <w:szCs w:val="28"/>
    </w:rPr>
  </w:style>
  <w:style w:type="paragraph" w:styleId="Heading9">
    <w:name w:val="heading 9"/>
    <w:basedOn w:val="Normal"/>
    <w:next w:val="Normal"/>
    <w:link w:val="Heading9Char"/>
    <w:semiHidden/>
    <w:unhideWhenUsed/>
    <w:qFormat/>
    <w:rsid w:val="003C1DA1"/>
    <w:pPr>
      <w:keepNext/>
      <w:tabs>
        <w:tab w:val="left" w:pos="6390"/>
      </w:tabs>
      <w:jc w:val="center"/>
      <w:outlineLvl w:val="8"/>
    </w:pPr>
    <w:rPr>
      <w:rFonts w:ascii="Arial" w:eastAsia="MS Gothic" w:hAnsi="Arial"/>
      <w:b/>
      <w:color w:val="3366FF"/>
      <w:sz w:val="32"/>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942346"/>
    <w:rPr>
      <w:rFonts w:ascii="Arial" w:eastAsia="MS Gothic" w:hAnsi="Arial"/>
      <w:b/>
      <w:bCs/>
      <w:kern w:val="2"/>
      <w:sz w:val="28"/>
      <w:szCs w:val="22"/>
      <w:lang w:bidi="ar-SA"/>
    </w:rPr>
  </w:style>
  <w:style w:type="character" w:customStyle="1" w:styleId="Heading2Char">
    <w:name w:val="Heading 2 Char"/>
    <w:link w:val="Heading2"/>
    <w:rsid w:val="004760A4"/>
    <w:rPr>
      <w:rFonts w:ascii="Arial" w:eastAsia="MS Gothic" w:hAnsi="Arial"/>
      <w:b/>
      <w:kern w:val="24"/>
      <w:sz w:val="24"/>
      <w:szCs w:val="21"/>
      <w:lang w:eastAsia="ar-SA" w:bidi="ar-SA"/>
    </w:rPr>
  </w:style>
  <w:style w:type="character" w:customStyle="1" w:styleId="Heading3Char">
    <w:name w:val="Heading 3 Char"/>
    <w:link w:val="Heading3"/>
    <w:rsid w:val="004760A4"/>
    <w:rPr>
      <w:rFonts w:ascii="Arial" w:eastAsia="MS Gothic" w:hAnsi="Arial"/>
      <w:b/>
      <w:kern w:val="21"/>
      <w:sz w:val="22"/>
      <w:szCs w:val="21"/>
      <w:lang w:eastAsia="ar-SA" w:bidi="ar-SA"/>
    </w:rPr>
  </w:style>
  <w:style w:type="character" w:customStyle="1" w:styleId="Heading4Char">
    <w:name w:val="Heading 4 Char"/>
    <w:link w:val="Heading4"/>
    <w:rsid w:val="00AA0FB7"/>
    <w:rPr>
      <w:rFonts w:ascii="Arial" w:eastAsia="MS Gothic" w:hAnsi="Arial"/>
      <w:b/>
      <w:kern w:val="22"/>
      <w:sz w:val="22"/>
      <w:szCs w:val="21"/>
      <w:lang w:eastAsia="ar-SA" w:bidi="ar-SA"/>
    </w:rPr>
  </w:style>
  <w:style w:type="paragraph" w:customStyle="1" w:styleId="1">
    <w:name w:val="(1)"/>
    <w:basedOn w:val="Normal"/>
    <w:rsid w:val="003C1DA1"/>
    <w:pPr>
      <w:spacing w:beforeLines="50"/>
      <w:ind w:left="709" w:hanging="539"/>
    </w:pPr>
    <w:rPr>
      <w:rFonts w:eastAsia="Arial" w:cs="Arial"/>
      <w:b/>
      <w:bCs/>
      <w:kern w:val="0"/>
      <w:lang w:eastAsia="en-US"/>
    </w:rPr>
  </w:style>
  <w:style w:type="paragraph" w:customStyle="1" w:styleId="PADECO">
    <w:name w:val="PADECO名"/>
    <w:next w:val="Normal"/>
    <w:semiHidden/>
    <w:unhideWhenUsed/>
    <w:rsid w:val="003C1DA1"/>
    <w:pPr>
      <w:framePr w:wrap="notBeside" w:vAnchor="page" w:hAnchor="text" w:xAlign="center" w:y="14176" w:anchorLock="1"/>
      <w:tabs>
        <w:tab w:val="left" w:pos="6390"/>
      </w:tabs>
      <w:snapToGrid w:val="0"/>
      <w:jc w:val="center"/>
    </w:pPr>
    <w:rPr>
      <w:rFonts w:ascii="Arial" w:eastAsia="MS Gothic" w:hAnsi="Arial" w:cs="Arial"/>
      <w:b/>
      <w:kern w:val="2"/>
      <w:sz w:val="36"/>
      <w:szCs w:val="28"/>
      <w:lang w:eastAsia="ja-JP" w:bidi="ar-SA"/>
    </w:rPr>
  </w:style>
  <w:style w:type="paragraph" w:customStyle="1" w:styleId="a">
    <w:name w:val="クライアント名"/>
    <w:next w:val="Normal"/>
    <w:semiHidden/>
    <w:unhideWhenUsed/>
    <w:rsid w:val="003C1DA1"/>
    <w:pPr>
      <w:framePr w:wrap="around" w:vAnchor="page" w:hAnchor="text" w:xAlign="center" w:y="12759" w:anchorLock="1"/>
      <w:snapToGrid w:val="0"/>
      <w:jc w:val="center"/>
    </w:pPr>
    <w:rPr>
      <w:rFonts w:ascii="Arial" w:eastAsia="MS Gothic" w:hAnsi="Arial" w:cs="Arial"/>
      <w:b/>
      <w:kern w:val="2"/>
      <w:sz w:val="36"/>
      <w:szCs w:val="36"/>
      <w:lang w:eastAsia="ja-JP" w:bidi="ar-SA"/>
    </w:rPr>
  </w:style>
  <w:style w:type="table" w:customStyle="1" w:styleId="10">
    <w:name w:val="スタイル1"/>
    <w:basedOn w:val="TableNormal"/>
    <w:rsid w:val="003C1DA1"/>
    <w:pPr>
      <w:jc w:val="both"/>
    </w:pPr>
    <w:rPr>
      <w:rFonts w:ascii="Times New Roman" w:hAnsi="Times New Roman"/>
    </w:rPr>
    <w:tblPr>
      <w:jc w:val="center"/>
      <w:tblInd w:w="0" w:type="dxa"/>
      <w:tblBorders>
        <w:top w:val="single" w:sz="4" w:space="0" w:color="auto"/>
        <w:bottom w:val="single" w:sz="4" w:space="0" w:color="auto"/>
        <w:insideH w:val="single" w:sz="4" w:space="0" w:color="auto"/>
      </w:tblBorders>
      <w:tblCellMar>
        <w:top w:w="0" w:type="dxa"/>
        <w:left w:w="108" w:type="dxa"/>
        <w:bottom w:w="0" w:type="dxa"/>
        <w:right w:w="108" w:type="dxa"/>
      </w:tblCellMar>
    </w:tblPr>
    <w:trPr>
      <w:jc w:val="center"/>
    </w:trPr>
    <w:tcPr>
      <w:vAlign w:val="bottom"/>
    </w:tcPr>
    <w:tblStylePr w:type="firstRow">
      <w:rPr>
        <w:rFonts w:ascii="Times New Roman" w:eastAsia="MS Mincho" w:hAnsi="Times New Roman"/>
        <w:b/>
        <w:i w:val="0"/>
        <w:caps w:val="0"/>
        <w:smallCaps w:val="0"/>
        <w:strike w:val="0"/>
        <w:dstrike w:val="0"/>
        <w:vanish w:val="0"/>
        <w:color w:val="auto"/>
        <w:sz w:val="20"/>
        <w:vertAlign w:val="baseline"/>
      </w:rPr>
    </w:tblStylePr>
    <w:tblStylePr w:type="firstCol">
      <w:rPr>
        <w:rFonts w:ascii="Times New Roman" w:hAnsi="Times New Roman"/>
        <w:b w:val="0"/>
        <w:i w:val="0"/>
        <w:sz w:val="20"/>
      </w:rPr>
    </w:tblStylePr>
    <w:tblStylePr w:type="lastCol">
      <w:rPr>
        <w:rFonts w:ascii="Times New Roman" w:hAnsi="Times New Roman"/>
        <w:b w:val="0"/>
        <w:i w:val="0"/>
        <w:sz w:val="20"/>
      </w:rPr>
    </w:tblStylePr>
  </w:style>
  <w:style w:type="character" w:styleId="Hyperlink">
    <w:name w:val="Hyperlink"/>
    <w:uiPriority w:val="99"/>
    <w:rsid w:val="003C1DA1"/>
    <w:rPr>
      <w:color w:val="0000FF"/>
      <w:u w:val="single"/>
    </w:rPr>
  </w:style>
  <w:style w:type="paragraph" w:styleId="Footer">
    <w:name w:val="footer"/>
    <w:basedOn w:val="Normal"/>
    <w:link w:val="FooterChar"/>
    <w:uiPriority w:val="99"/>
    <w:unhideWhenUsed/>
    <w:rsid w:val="003C1DA1"/>
    <w:pPr>
      <w:tabs>
        <w:tab w:val="center" w:pos="4252"/>
        <w:tab w:val="right" w:pos="8504"/>
      </w:tabs>
    </w:pPr>
    <w:rPr>
      <w:rFonts w:ascii="Century" w:hAnsi="Century"/>
      <w:sz w:val="21"/>
      <w:szCs w:val="22"/>
    </w:rPr>
  </w:style>
  <w:style w:type="character" w:customStyle="1" w:styleId="FooterChar">
    <w:name w:val="Footer Char"/>
    <w:link w:val="Footer"/>
    <w:uiPriority w:val="99"/>
    <w:rsid w:val="003C1DA1"/>
    <w:rPr>
      <w:rFonts w:ascii="Century" w:hAnsi="Century"/>
      <w:kern w:val="2"/>
      <w:sz w:val="21"/>
      <w:szCs w:val="22"/>
    </w:rPr>
  </w:style>
  <w:style w:type="character" w:styleId="PageNumber">
    <w:name w:val="page number"/>
    <w:rsid w:val="003C1DA1"/>
    <w:rPr>
      <w:rFonts w:ascii="Times New Roman" w:hAnsi="Times New Roman"/>
      <w:dstrike w:val="0"/>
      <w:sz w:val="20"/>
      <w:vertAlign w:val="baseline"/>
    </w:rPr>
  </w:style>
  <w:style w:type="paragraph" w:styleId="Header">
    <w:name w:val="header"/>
    <w:link w:val="HeaderChar"/>
    <w:rsid w:val="003C1DA1"/>
    <w:pPr>
      <w:widowControl w:val="0"/>
      <w:tabs>
        <w:tab w:val="right" w:pos="8504"/>
      </w:tabs>
      <w:snapToGrid w:val="0"/>
      <w:jc w:val="both"/>
    </w:pPr>
    <w:rPr>
      <w:rFonts w:ascii="Times New Roman" w:hAnsi="Times New Roman"/>
      <w:i/>
      <w:kern w:val="2"/>
      <w:sz w:val="18"/>
      <w:szCs w:val="24"/>
      <w:lang w:eastAsia="ja-JP" w:bidi="ar-SA"/>
    </w:rPr>
  </w:style>
  <w:style w:type="character" w:customStyle="1" w:styleId="HeaderChar">
    <w:name w:val="Header Char"/>
    <w:link w:val="Header"/>
    <w:rsid w:val="003C1DA1"/>
    <w:rPr>
      <w:rFonts w:ascii="Times New Roman" w:hAnsi="Times New Roman"/>
      <w:i/>
      <w:kern w:val="2"/>
      <w:sz w:val="18"/>
      <w:szCs w:val="24"/>
      <w:lang w:val="en-US" w:eastAsia="ja-JP" w:bidi="ar-SA"/>
    </w:rPr>
  </w:style>
  <w:style w:type="paragraph" w:styleId="ListBullet">
    <w:name w:val="List Bullet"/>
    <w:qFormat/>
    <w:rsid w:val="003C1DA1"/>
    <w:pPr>
      <w:numPr>
        <w:numId w:val="14"/>
      </w:numPr>
      <w:suppressAutoHyphens/>
      <w:snapToGrid w:val="0"/>
      <w:jc w:val="both"/>
    </w:pPr>
    <w:rPr>
      <w:rFonts w:ascii="Times New Roman" w:hAnsi="Times New Roman"/>
      <w:kern w:val="22"/>
      <w:sz w:val="22"/>
      <w:szCs w:val="24"/>
      <w:lang w:eastAsia="ar-SA" w:bidi="ar-SA"/>
    </w:rPr>
  </w:style>
  <w:style w:type="paragraph" w:styleId="ListBullet2">
    <w:name w:val="List Bullet 2"/>
    <w:basedOn w:val="Normal"/>
    <w:qFormat/>
    <w:rsid w:val="003C1DA1"/>
    <w:pPr>
      <w:widowControl/>
      <w:numPr>
        <w:numId w:val="15"/>
      </w:numPr>
      <w:snapToGrid/>
    </w:pPr>
  </w:style>
  <w:style w:type="paragraph" w:styleId="BodyText">
    <w:name w:val="Body Text"/>
    <w:link w:val="BodyTextChar"/>
    <w:rsid w:val="003C1DA1"/>
    <w:pPr>
      <w:snapToGrid w:val="0"/>
      <w:jc w:val="both"/>
    </w:pPr>
    <w:rPr>
      <w:rFonts w:ascii="Times New Roman" w:hAnsi="Times New Roman" w:cs="Arial"/>
      <w:snapToGrid w:val="0"/>
      <w:sz w:val="22"/>
      <w:szCs w:val="36"/>
      <w:lang w:eastAsia="ja-JP" w:bidi="ar-SA"/>
    </w:rPr>
  </w:style>
  <w:style w:type="character" w:customStyle="1" w:styleId="BodyTextChar">
    <w:name w:val="Body Text Char"/>
    <w:link w:val="BodyText"/>
    <w:rsid w:val="003C1DA1"/>
    <w:rPr>
      <w:rFonts w:ascii="Times New Roman" w:hAnsi="Times New Roman" w:cs="Arial"/>
      <w:snapToGrid w:val="0"/>
      <w:sz w:val="22"/>
      <w:szCs w:val="36"/>
      <w:lang w:val="en-US" w:eastAsia="ja-JP" w:bidi="ar-SA"/>
    </w:rPr>
  </w:style>
  <w:style w:type="character" w:styleId="FootnoteReference">
    <w:name w:val="footnote reference"/>
    <w:semiHidden/>
    <w:rsid w:val="003C1DA1"/>
    <w:rPr>
      <w:vertAlign w:val="superscript"/>
    </w:rPr>
  </w:style>
  <w:style w:type="paragraph" w:styleId="Revision">
    <w:name w:val="Revision"/>
    <w:hidden/>
    <w:uiPriority w:val="99"/>
    <w:semiHidden/>
    <w:rsid w:val="00D9650B"/>
    <w:rPr>
      <w:rFonts w:ascii="Arial" w:eastAsia="MS Gothic" w:hAnsi="Arial"/>
      <w:sz w:val="22"/>
      <w:szCs w:val="22"/>
      <w:lang w:eastAsia="ja-JP" w:bidi="ar-SA"/>
    </w:rPr>
  </w:style>
  <w:style w:type="paragraph" w:styleId="FootnoteText">
    <w:name w:val="footnote text"/>
    <w:link w:val="FootnoteTextChar"/>
    <w:uiPriority w:val="99"/>
    <w:rsid w:val="003C1DA1"/>
    <w:pPr>
      <w:snapToGrid w:val="0"/>
      <w:jc w:val="both"/>
    </w:pPr>
    <w:rPr>
      <w:rFonts w:ascii="Times New Roman" w:hAnsi="Times New Roman"/>
      <w:kern w:val="2"/>
      <w:sz w:val="18"/>
      <w:szCs w:val="24"/>
      <w:lang w:eastAsia="ja-JP" w:bidi="ar-SA"/>
    </w:rPr>
  </w:style>
  <w:style w:type="character" w:customStyle="1" w:styleId="FootnoteTextChar">
    <w:name w:val="Footnote Text Char"/>
    <w:link w:val="FootnoteText"/>
    <w:uiPriority w:val="99"/>
    <w:rsid w:val="003C1DA1"/>
    <w:rPr>
      <w:rFonts w:ascii="Times New Roman" w:hAnsi="Times New Roman"/>
      <w:kern w:val="2"/>
      <w:sz w:val="18"/>
      <w:szCs w:val="24"/>
      <w:lang w:val="en-US" w:eastAsia="ja-JP" w:bidi="ar-SA"/>
    </w:rPr>
  </w:style>
  <w:style w:type="character" w:customStyle="1" w:styleId="Heading5Char">
    <w:name w:val="Heading 5 Char"/>
    <w:link w:val="Heading5"/>
    <w:rsid w:val="00510AD2"/>
    <w:rPr>
      <w:rFonts w:ascii="Arial" w:eastAsia="MS Gothic" w:hAnsi="Arial"/>
      <w:b/>
      <w:kern w:val="22"/>
      <w:sz w:val="22"/>
      <w:szCs w:val="21"/>
      <w:lang w:eastAsia="ar-SA"/>
    </w:rPr>
  </w:style>
  <w:style w:type="character" w:customStyle="1" w:styleId="Heading6Char">
    <w:name w:val="Heading 6 Char"/>
    <w:link w:val="Heading6"/>
    <w:semiHidden/>
    <w:rsid w:val="003C1DA1"/>
    <w:rPr>
      <w:rFonts w:ascii="Arial" w:eastAsia="MS Gothic" w:hAnsi="Arial"/>
      <w:kern w:val="2"/>
      <w:sz w:val="21"/>
      <w:szCs w:val="32"/>
      <w:lang w:val="en-US" w:eastAsia="ja-JP" w:bidi="ar-SA"/>
    </w:rPr>
  </w:style>
  <w:style w:type="character" w:customStyle="1" w:styleId="Heading7Char">
    <w:name w:val="Heading 7 Char"/>
    <w:link w:val="Heading7"/>
    <w:semiHidden/>
    <w:rsid w:val="003C1DA1"/>
    <w:rPr>
      <w:rFonts w:ascii="Times New Roman" w:hAnsi="Times New Roman"/>
      <w:b/>
      <w:bCs/>
      <w:kern w:val="2"/>
      <w:sz w:val="22"/>
      <w:szCs w:val="24"/>
    </w:rPr>
  </w:style>
  <w:style w:type="character" w:customStyle="1" w:styleId="Heading8Char">
    <w:name w:val="Heading 8 Char"/>
    <w:link w:val="Heading8"/>
    <w:semiHidden/>
    <w:rsid w:val="003C1DA1"/>
    <w:rPr>
      <w:rFonts w:ascii="Arial" w:eastAsia="MS Gothic" w:hAnsi="Arial" w:cs="Arial"/>
      <w:b/>
      <w:kern w:val="2"/>
      <w:sz w:val="28"/>
      <w:szCs w:val="28"/>
    </w:rPr>
  </w:style>
  <w:style w:type="character" w:customStyle="1" w:styleId="Heading9Char">
    <w:name w:val="Heading 9 Char"/>
    <w:link w:val="Heading9"/>
    <w:semiHidden/>
    <w:rsid w:val="003C1DA1"/>
    <w:rPr>
      <w:rFonts w:ascii="Arial" w:eastAsia="MS Gothic" w:hAnsi="Arial"/>
      <w:b/>
      <w:color w:val="3366FF"/>
      <w:kern w:val="2"/>
      <w:sz w:val="32"/>
      <w:szCs w:val="28"/>
    </w:rPr>
  </w:style>
  <w:style w:type="paragraph" w:styleId="DocumentMap">
    <w:name w:val="Document Map"/>
    <w:basedOn w:val="Normal"/>
    <w:link w:val="DocumentMapChar"/>
    <w:semiHidden/>
    <w:rsid w:val="003C1DA1"/>
    <w:pPr>
      <w:shd w:val="clear" w:color="auto" w:fill="000080"/>
    </w:pPr>
    <w:rPr>
      <w:rFonts w:ascii="Arial" w:eastAsia="MS Gothic" w:hAnsi="Arial"/>
    </w:rPr>
  </w:style>
  <w:style w:type="character" w:customStyle="1" w:styleId="DocumentMapChar">
    <w:name w:val="Document Map Char"/>
    <w:link w:val="DocumentMap"/>
    <w:semiHidden/>
    <w:rsid w:val="003C1DA1"/>
    <w:rPr>
      <w:rFonts w:ascii="Arial" w:eastAsia="MS Gothic" w:hAnsi="Arial"/>
      <w:kern w:val="2"/>
      <w:sz w:val="22"/>
      <w:szCs w:val="24"/>
      <w:shd w:val="clear" w:color="auto" w:fill="000080"/>
    </w:rPr>
  </w:style>
  <w:style w:type="paragraph" w:customStyle="1" w:styleId="a0">
    <w:name w:val="出典"/>
    <w:next w:val="BodyText"/>
    <w:qFormat/>
    <w:rsid w:val="003C1DA1"/>
    <w:pPr>
      <w:adjustRightInd w:val="0"/>
      <w:snapToGrid w:val="0"/>
      <w:jc w:val="both"/>
    </w:pPr>
    <w:rPr>
      <w:rFonts w:ascii="Times New Roman" w:hAnsi="Times New Roman"/>
      <w:kern w:val="2"/>
      <w:sz w:val="18"/>
      <w:szCs w:val="24"/>
      <w:lang w:eastAsia="ja-JP" w:bidi="ar-SA"/>
    </w:rPr>
  </w:style>
  <w:style w:type="paragraph" w:styleId="Caption">
    <w:name w:val="caption"/>
    <w:next w:val="BodyText"/>
    <w:qFormat/>
    <w:rsid w:val="003C1DA1"/>
    <w:pPr>
      <w:suppressLineNumbers/>
      <w:suppressAutoHyphens/>
      <w:snapToGrid w:val="0"/>
      <w:spacing w:beforeLines="50" w:afterLines="50"/>
      <w:jc w:val="center"/>
    </w:pPr>
    <w:rPr>
      <w:rFonts w:ascii="Arial" w:eastAsia="MS Gothic" w:hAnsi="Arial" w:cs="Century"/>
      <w:b/>
      <w:iCs/>
      <w:kern w:val="24"/>
      <w:sz w:val="22"/>
      <w:szCs w:val="24"/>
      <w:lang w:eastAsia="ar-SA" w:bidi="ar-SA"/>
    </w:rPr>
  </w:style>
  <w:style w:type="paragraph" w:customStyle="1" w:styleId="a1">
    <w:name w:val="図"/>
    <w:basedOn w:val="Caption"/>
    <w:semiHidden/>
    <w:unhideWhenUsed/>
    <w:rsid w:val="003C1DA1"/>
    <w:rPr>
      <w:b w:val="0"/>
    </w:rPr>
  </w:style>
  <w:style w:type="paragraph" w:styleId="TableofFigures">
    <w:name w:val="table of figures"/>
    <w:next w:val="BodyText"/>
    <w:uiPriority w:val="99"/>
    <w:unhideWhenUsed/>
    <w:rsid w:val="003C1DA1"/>
    <w:pPr>
      <w:tabs>
        <w:tab w:val="left" w:pos="993"/>
        <w:tab w:val="left" w:pos="1417"/>
        <w:tab w:val="right" w:leader="dot" w:pos="8511"/>
      </w:tabs>
      <w:snapToGrid w:val="0"/>
      <w:ind w:left="451" w:hangingChars="451" w:hanging="451"/>
      <w:jc w:val="both"/>
    </w:pPr>
    <w:rPr>
      <w:rFonts w:ascii="Times New Roman" w:hAnsi="Times New Roman"/>
      <w:noProof/>
      <w:kern w:val="2"/>
      <w:sz w:val="22"/>
      <w:szCs w:val="24"/>
      <w:lang w:eastAsia="ja-JP" w:bidi="ar-SA"/>
    </w:rPr>
  </w:style>
  <w:style w:type="paragraph" w:customStyle="1" w:styleId="a2">
    <w:name w:val="先方国名機関名"/>
    <w:next w:val="Normal"/>
    <w:semiHidden/>
    <w:unhideWhenUsed/>
    <w:rsid w:val="003C1DA1"/>
    <w:pPr>
      <w:framePr w:wrap="notBeside" w:vAnchor="page" w:hAnchor="text" w:y="1702" w:anchorLock="1"/>
      <w:snapToGrid w:val="0"/>
      <w:jc w:val="both"/>
    </w:pPr>
    <w:rPr>
      <w:rFonts w:ascii="Arial" w:eastAsia="MS Gothic" w:hAnsi="Arial" w:cs="Arial"/>
      <w:b/>
      <w:kern w:val="2"/>
      <w:sz w:val="36"/>
      <w:szCs w:val="24"/>
      <w:lang w:eastAsia="ja-JP" w:bidi="ar-SA"/>
    </w:rPr>
  </w:style>
  <w:style w:type="paragraph" w:styleId="E-mailSignature">
    <w:name w:val="E-mail Signature"/>
    <w:basedOn w:val="Normal"/>
    <w:link w:val="E-mailSignatureChar"/>
    <w:semiHidden/>
    <w:unhideWhenUsed/>
    <w:rsid w:val="003C1DA1"/>
    <w:rPr>
      <w:szCs w:val="20"/>
    </w:rPr>
  </w:style>
  <w:style w:type="character" w:customStyle="1" w:styleId="E-mailSignatureChar">
    <w:name w:val="E-mail Signature Char"/>
    <w:link w:val="E-mailSignature"/>
    <w:semiHidden/>
    <w:rsid w:val="003C1DA1"/>
    <w:rPr>
      <w:rFonts w:ascii="Times New Roman" w:hAnsi="Times New Roman"/>
      <w:kern w:val="2"/>
      <w:sz w:val="22"/>
    </w:rPr>
  </w:style>
  <w:style w:type="table" w:styleId="TableGrid">
    <w:name w:val="Table Grid"/>
    <w:basedOn w:val="TableNormal"/>
    <w:rsid w:val="003C1DA1"/>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表 (青)  11"/>
    <w:basedOn w:val="TableNormal"/>
    <w:uiPriority w:val="60"/>
    <w:rsid w:val="003C1DA1"/>
    <w:rPr>
      <w:rFonts w:ascii="Century" w:hAnsi="Century"/>
      <w:color w:val="365F91"/>
      <w:sz w:val="22"/>
      <w:szCs w:val="22"/>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styleId="Title">
    <w:name w:val="Title"/>
    <w:basedOn w:val="Normal"/>
    <w:link w:val="TitleChar"/>
    <w:rsid w:val="003C1DA1"/>
    <w:pPr>
      <w:widowControl/>
      <w:jc w:val="center"/>
    </w:pPr>
    <w:rPr>
      <w:rFonts w:ascii="Arial" w:hAnsi="Arial"/>
      <w:b/>
      <w:kern w:val="0"/>
      <w:szCs w:val="20"/>
    </w:rPr>
  </w:style>
  <w:style w:type="character" w:customStyle="1" w:styleId="TitleChar">
    <w:name w:val="Title Char"/>
    <w:link w:val="Title"/>
    <w:rsid w:val="003C1DA1"/>
    <w:rPr>
      <w:rFonts w:ascii="Arial" w:hAnsi="Arial"/>
      <w:b/>
      <w:sz w:val="22"/>
    </w:rPr>
  </w:style>
  <w:style w:type="paragraph" w:customStyle="1" w:styleId="a3">
    <w:name w:val="報告書日付"/>
    <w:next w:val="Normal"/>
    <w:semiHidden/>
    <w:unhideWhenUsed/>
    <w:rsid w:val="003C1DA1"/>
    <w:pPr>
      <w:framePr w:wrap="notBeside" w:vAnchor="page" w:hAnchor="text" w:xAlign="center" w:y="8223" w:anchorLock="1"/>
      <w:tabs>
        <w:tab w:val="left" w:pos="6390"/>
      </w:tabs>
      <w:snapToGrid w:val="0"/>
      <w:spacing w:line="280" w:lineRule="atLeast"/>
      <w:jc w:val="center"/>
    </w:pPr>
    <w:rPr>
      <w:rFonts w:ascii="Arial" w:eastAsia="MS Gothic" w:hAnsi="Arial" w:cs="Arial"/>
      <w:b/>
      <w:kern w:val="2"/>
      <w:sz w:val="36"/>
      <w:szCs w:val="28"/>
      <w:lang w:eastAsia="ja-JP" w:bidi="ar-SA"/>
    </w:rPr>
  </w:style>
  <w:style w:type="paragraph" w:styleId="TOC1">
    <w:name w:val="toc 1"/>
    <w:next w:val="Normal"/>
    <w:uiPriority w:val="39"/>
    <w:unhideWhenUsed/>
    <w:rsid w:val="003C1DA1"/>
    <w:pPr>
      <w:tabs>
        <w:tab w:val="left" w:pos="1320"/>
        <w:tab w:val="right" w:leader="dot" w:pos="8494"/>
      </w:tabs>
      <w:snapToGrid w:val="0"/>
      <w:spacing w:beforeLines="100" w:afterLines="30"/>
      <w:ind w:left="150" w:rightChars="250" w:right="250" w:hangingChars="150" w:hanging="150"/>
    </w:pPr>
    <w:rPr>
      <w:rFonts w:ascii="Times New Roman" w:hAnsi="Times New Roman"/>
      <w:b/>
      <w:bCs/>
      <w:noProof/>
      <w:kern w:val="2"/>
      <w:sz w:val="22"/>
      <w:szCs w:val="28"/>
      <w:lang w:eastAsia="ja-JP" w:bidi="ar-SA"/>
    </w:rPr>
  </w:style>
  <w:style w:type="paragraph" w:styleId="TOC2">
    <w:name w:val="toc 2"/>
    <w:next w:val="Normal"/>
    <w:uiPriority w:val="39"/>
    <w:unhideWhenUsed/>
    <w:rsid w:val="003C1DA1"/>
    <w:pPr>
      <w:tabs>
        <w:tab w:val="right" w:leader="dot" w:pos="8495"/>
      </w:tabs>
      <w:spacing w:afterLines="20"/>
      <w:ind w:leftChars="200" w:left="450" w:rightChars="250" w:right="250" w:hangingChars="250" w:hanging="250"/>
    </w:pPr>
    <w:rPr>
      <w:rFonts w:ascii="Times New Roman" w:hAnsi="Times New Roman"/>
      <w:noProof/>
      <w:kern w:val="2"/>
      <w:sz w:val="22"/>
      <w:szCs w:val="24"/>
      <w:lang w:eastAsia="ja-JP" w:bidi="ar-SA"/>
    </w:rPr>
  </w:style>
  <w:style w:type="paragraph" w:styleId="TOC3">
    <w:name w:val="toc 3"/>
    <w:next w:val="Normal"/>
    <w:uiPriority w:val="39"/>
    <w:unhideWhenUsed/>
    <w:rsid w:val="003C1DA1"/>
    <w:pPr>
      <w:tabs>
        <w:tab w:val="right" w:leader="dot" w:pos="8495"/>
      </w:tabs>
      <w:spacing w:afterLines="10"/>
      <w:ind w:leftChars="350" w:left="650" w:rightChars="250" w:right="250" w:hangingChars="300" w:hanging="300"/>
    </w:pPr>
    <w:rPr>
      <w:rFonts w:ascii="Times New Roman" w:hAnsi="Times New Roman"/>
      <w:noProof/>
      <w:kern w:val="2"/>
      <w:sz w:val="22"/>
      <w:szCs w:val="28"/>
      <w:lang w:eastAsia="ja-JP" w:bidi="ar-SA"/>
    </w:rPr>
  </w:style>
  <w:style w:type="paragraph" w:styleId="TOC4">
    <w:name w:val="toc 4"/>
    <w:basedOn w:val="Normal"/>
    <w:next w:val="Normal"/>
    <w:autoRedefine/>
    <w:semiHidden/>
    <w:rsid w:val="003C1DA1"/>
    <w:pPr>
      <w:ind w:leftChars="300" w:left="660"/>
    </w:pPr>
  </w:style>
  <w:style w:type="paragraph" w:styleId="TOC5">
    <w:name w:val="toc 5"/>
    <w:basedOn w:val="Normal"/>
    <w:next w:val="Normal"/>
    <w:autoRedefine/>
    <w:semiHidden/>
    <w:rsid w:val="003C1DA1"/>
    <w:pPr>
      <w:ind w:leftChars="400" w:left="880"/>
    </w:pPr>
  </w:style>
  <w:style w:type="paragraph" w:styleId="TOC6">
    <w:name w:val="toc 6"/>
    <w:basedOn w:val="Normal"/>
    <w:next w:val="Normal"/>
    <w:autoRedefine/>
    <w:semiHidden/>
    <w:rsid w:val="003C1DA1"/>
    <w:pPr>
      <w:ind w:leftChars="500" w:left="1100"/>
    </w:pPr>
  </w:style>
  <w:style w:type="paragraph" w:styleId="TOC7">
    <w:name w:val="toc 7"/>
    <w:basedOn w:val="Normal"/>
    <w:next w:val="Normal"/>
    <w:autoRedefine/>
    <w:semiHidden/>
    <w:rsid w:val="003C1DA1"/>
    <w:pPr>
      <w:ind w:leftChars="600" w:left="1320"/>
    </w:pPr>
  </w:style>
  <w:style w:type="paragraph" w:styleId="TOC8">
    <w:name w:val="toc 8"/>
    <w:basedOn w:val="Normal"/>
    <w:next w:val="Normal"/>
    <w:autoRedefine/>
    <w:semiHidden/>
    <w:rsid w:val="003C1DA1"/>
    <w:pPr>
      <w:ind w:leftChars="700" w:left="1540"/>
    </w:pPr>
  </w:style>
  <w:style w:type="paragraph" w:styleId="TOC9">
    <w:name w:val="toc 9"/>
    <w:basedOn w:val="Normal"/>
    <w:next w:val="Normal"/>
    <w:autoRedefine/>
    <w:semiHidden/>
    <w:rsid w:val="003C1DA1"/>
    <w:pPr>
      <w:ind w:leftChars="800" w:left="1760"/>
    </w:pPr>
  </w:style>
  <w:style w:type="paragraph" w:styleId="TOCHeading">
    <w:name w:val="TOC Heading"/>
    <w:basedOn w:val="Heading1"/>
    <w:next w:val="Normal"/>
    <w:uiPriority w:val="39"/>
    <w:semiHidden/>
    <w:unhideWhenUsed/>
    <w:qFormat/>
    <w:rsid w:val="002B4117"/>
    <w:pPr>
      <w:keepLines/>
      <w:numPr>
        <w:numId w:val="0"/>
      </w:numPr>
      <w:snapToGrid/>
      <w:spacing w:before="480" w:afterLines="0" w:line="276" w:lineRule="auto"/>
      <w:jc w:val="left"/>
      <w:outlineLvl w:val="9"/>
    </w:pPr>
    <w:rPr>
      <w:rFonts w:cs="Vrinda"/>
      <w:color w:val="365F91"/>
      <w:kern w:val="0"/>
      <w:szCs w:val="28"/>
    </w:rPr>
  </w:style>
  <w:style w:type="paragraph" w:styleId="ListParagraph">
    <w:name w:val="List Paragraph"/>
    <w:basedOn w:val="Normal"/>
    <w:uiPriority w:val="34"/>
    <w:qFormat/>
    <w:rsid w:val="005B61EA"/>
    <w:pPr>
      <w:snapToGrid/>
      <w:ind w:leftChars="400" w:left="840"/>
    </w:pPr>
    <w:rPr>
      <w:rFonts w:ascii="Century" w:hAnsi="Century"/>
      <w:sz w:val="21"/>
      <w:szCs w:val="22"/>
    </w:rPr>
  </w:style>
  <w:style w:type="character" w:styleId="CommentReference">
    <w:name w:val="annotation reference"/>
    <w:uiPriority w:val="99"/>
    <w:semiHidden/>
    <w:unhideWhenUsed/>
    <w:rsid w:val="005607B4"/>
    <w:rPr>
      <w:sz w:val="18"/>
      <w:szCs w:val="18"/>
    </w:rPr>
  </w:style>
  <w:style w:type="paragraph" w:styleId="CommentText">
    <w:name w:val="annotation text"/>
    <w:basedOn w:val="Normal"/>
    <w:link w:val="CommentTextChar"/>
    <w:uiPriority w:val="99"/>
    <w:semiHidden/>
    <w:unhideWhenUsed/>
    <w:rsid w:val="005607B4"/>
    <w:pPr>
      <w:jc w:val="left"/>
    </w:pPr>
  </w:style>
  <w:style w:type="character" w:customStyle="1" w:styleId="CommentTextChar">
    <w:name w:val="Comment Text Char"/>
    <w:link w:val="CommentText"/>
    <w:uiPriority w:val="99"/>
    <w:semiHidden/>
    <w:rsid w:val="005607B4"/>
    <w:rPr>
      <w:rFonts w:ascii="Times New Roman" w:hAnsi="Times New Roman"/>
      <w:kern w:val="2"/>
      <w:sz w:val="22"/>
      <w:szCs w:val="24"/>
    </w:rPr>
  </w:style>
  <w:style w:type="paragraph" w:styleId="CommentSubject">
    <w:name w:val="annotation subject"/>
    <w:basedOn w:val="CommentText"/>
    <w:next w:val="CommentText"/>
    <w:link w:val="CommentSubjectChar"/>
    <w:uiPriority w:val="99"/>
    <w:semiHidden/>
    <w:unhideWhenUsed/>
    <w:rsid w:val="005607B4"/>
    <w:rPr>
      <w:b/>
      <w:bCs/>
    </w:rPr>
  </w:style>
  <w:style w:type="character" w:customStyle="1" w:styleId="CommentSubjectChar">
    <w:name w:val="Comment Subject Char"/>
    <w:link w:val="CommentSubject"/>
    <w:uiPriority w:val="99"/>
    <w:semiHidden/>
    <w:rsid w:val="005607B4"/>
    <w:rPr>
      <w:rFonts w:ascii="Times New Roman" w:hAnsi="Times New Roman"/>
      <w:b/>
      <w:bCs/>
      <w:kern w:val="2"/>
      <w:sz w:val="22"/>
      <w:szCs w:val="24"/>
    </w:rPr>
  </w:style>
  <w:style w:type="paragraph" w:styleId="BalloonText">
    <w:name w:val="Balloon Text"/>
    <w:basedOn w:val="Normal"/>
    <w:link w:val="BalloonTextChar"/>
    <w:uiPriority w:val="99"/>
    <w:semiHidden/>
    <w:unhideWhenUsed/>
    <w:rsid w:val="005607B4"/>
    <w:rPr>
      <w:rFonts w:ascii="Arial" w:eastAsia="MS Gothic" w:hAnsi="Arial"/>
      <w:sz w:val="18"/>
      <w:szCs w:val="18"/>
    </w:rPr>
  </w:style>
  <w:style w:type="character" w:customStyle="1" w:styleId="BalloonTextChar">
    <w:name w:val="Balloon Text Char"/>
    <w:link w:val="BalloonText"/>
    <w:uiPriority w:val="99"/>
    <w:semiHidden/>
    <w:rsid w:val="005607B4"/>
    <w:rPr>
      <w:rFonts w:ascii="Arial" w:eastAsia="MS Gothic" w:hAnsi="Arial" w:cs="Times New Roman"/>
      <w:kern w:val="2"/>
      <w:sz w:val="18"/>
      <w:szCs w:val="18"/>
    </w:rPr>
  </w:style>
</w:styles>
</file>

<file path=word/webSettings.xml><?xml version="1.0" encoding="utf-8"?>
<w:webSettings xmlns:r="http://schemas.openxmlformats.org/officeDocument/2006/relationships" xmlns:w="http://schemas.openxmlformats.org/wordprocessingml/2006/main">
  <w:divs>
    <w:div w:id="608852251">
      <w:bodyDiv w:val="1"/>
      <w:marLeft w:val="0"/>
      <w:marRight w:val="0"/>
      <w:marTop w:val="0"/>
      <w:marBottom w:val="0"/>
      <w:divBdr>
        <w:top w:val="none" w:sz="0" w:space="0" w:color="auto"/>
        <w:left w:val="none" w:sz="0" w:space="0" w:color="auto"/>
        <w:bottom w:val="none" w:sz="0" w:space="0" w:color="auto"/>
        <w:right w:val="none" w:sz="0" w:space="0" w:color="auto"/>
      </w:divBdr>
      <w:divsChild>
        <w:div w:id="159396892">
          <w:marLeft w:val="0"/>
          <w:marRight w:val="0"/>
          <w:marTop w:val="0"/>
          <w:marBottom w:val="0"/>
          <w:divBdr>
            <w:top w:val="none" w:sz="0" w:space="0" w:color="auto"/>
            <w:left w:val="none" w:sz="0" w:space="0" w:color="auto"/>
            <w:bottom w:val="none" w:sz="0" w:space="0" w:color="auto"/>
            <w:right w:val="none" w:sz="0" w:space="0" w:color="auto"/>
          </w:divBdr>
        </w:div>
      </w:divsChild>
    </w:div>
    <w:div w:id="1950043563">
      <w:bodyDiv w:val="1"/>
      <w:marLeft w:val="0"/>
      <w:marRight w:val="0"/>
      <w:marTop w:val="0"/>
      <w:marBottom w:val="0"/>
      <w:divBdr>
        <w:top w:val="none" w:sz="0" w:space="0" w:color="auto"/>
        <w:left w:val="none" w:sz="0" w:space="0" w:color="auto"/>
        <w:bottom w:val="none" w:sz="0" w:space="0" w:color="auto"/>
        <w:right w:val="none" w:sz="0" w:space="0" w:color="auto"/>
      </w:divBdr>
    </w:div>
  </w:divs>
  <w:encoding w:val="shift_ji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9.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footer" Target="footer6.xml"/><Relationship Id="rId10" Type="http://schemas.openxmlformats.org/officeDocument/2006/relationships/header" Target="header1.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3.xml"/><Relationship Id="rId22" Type="http://schemas.openxmlformats.org/officeDocument/2006/relationships/header" Target="header8.xml"/><Relationship Id="rId27"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AAD6B8-3EE5-489F-ACB9-0E4EE90B76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2009</Words>
  <Characters>11457</Characters>
  <Application>Microsoft Office Word</Application>
  <DocSecurity>0</DocSecurity>
  <Lines>95</Lines>
  <Paragraphs>26</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
  <LinksUpToDate>false</LinksUpToDate>
  <CharactersWithSpaces>13440</CharactersWithSpaces>
  <SharedDoc>false</SharedDoc>
  <HLinks>
    <vt:vector size="156" baseType="variant">
      <vt:variant>
        <vt:i4>1376304</vt:i4>
      </vt:variant>
      <vt:variant>
        <vt:i4>152</vt:i4>
      </vt:variant>
      <vt:variant>
        <vt:i4>0</vt:i4>
      </vt:variant>
      <vt:variant>
        <vt:i4>5</vt:i4>
      </vt:variant>
      <vt:variant>
        <vt:lpwstr/>
      </vt:variant>
      <vt:variant>
        <vt:lpwstr>_Toc410308483</vt:lpwstr>
      </vt:variant>
      <vt:variant>
        <vt:i4>1376304</vt:i4>
      </vt:variant>
      <vt:variant>
        <vt:i4>146</vt:i4>
      </vt:variant>
      <vt:variant>
        <vt:i4>0</vt:i4>
      </vt:variant>
      <vt:variant>
        <vt:i4>5</vt:i4>
      </vt:variant>
      <vt:variant>
        <vt:lpwstr/>
      </vt:variant>
      <vt:variant>
        <vt:lpwstr>_Toc410308482</vt:lpwstr>
      </vt:variant>
      <vt:variant>
        <vt:i4>1376304</vt:i4>
      </vt:variant>
      <vt:variant>
        <vt:i4>140</vt:i4>
      </vt:variant>
      <vt:variant>
        <vt:i4>0</vt:i4>
      </vt:variant>
      <vt:variant>
        <vt:i4>5</vt:i4>
      </vt:variant>
      <vt:variant>
        <vt:lpwstr/>
      </vt:variant>
      <vt:variant>
        <vt:lpwstr>_Toc410308481</vt:lpwstr>
      </vt:variant>
      <vt:variant>
        <vt:i4>1376304</vt:i4>
      </vt:variant>
      <vt:variant>
        <vt:i4>134</vt:i4>
      </vt:variant>
      <vt:variant>
        <vt:i4>0</vt:i4>
      </vt:variant>
      <vt:variant>
        <vt:i4>5</vt:i4>
      </vt:variant>
      <vt:variant>
        <vt:lpwstr/>
      </vt:variant>
      <vt:variant>
        <vt:lpwstr>_Toc410308480</vt:lpwstr>
      </vt:variant>
      <vt:variant>
        <vt:i4>1703984</vt:i4>
      </vt:variant>
      <vt:variant>
        <vt:i4>128</vt:i4>
      </vt:variant>
      <vt:variant>
        <vt:i4>0</vt:i4>
      </vt:variant>
      <vt:variant>
        <vt:i4>5</vt:i4>
      </vt:variant>
      <vt:variant>
        <vt:lpwstr/>
      </vt:variant>
      <vt:variant>
        <vt:lpwstr>_Toc410308479</vt:lpwstr>
      </vt:variant>
      <vt:variant>
        <vt:i4>1703984</vt:i4>
      </vt:variant>
      <vt:variant>
        <vt:i4>122</vt:i4>
      </vt:variant>
      <vt:variant>
        <vt:i4>0</vt:i4>
      </vt:variant>
      <vt:variant>
        <vt:i4>5</vt:i4>
      </vt:variant>
      <vt:variant>
        <vt:lpwstr/>
      </vt:variant>
      <vt:variant>
        <vt:lpwstr>_Toc410308478</vt:lpwstr>
      </vt:variant>
      <vt:variant>
        <vt:i4>1703984</vt:i4>
      </vt:variant>
      <vt:variant>
        <vt:i4>116</vt:i4>
      </vt:variant>
      <vt:variant>
        <vt:i4>0</vt:i4>
      </vt:variant>
      <vt:variant>
        <vt:i4>5</vt:i4>
      </vt:variant>
      <vt:variant>
        <vt:lpwstr/>
      </vt:variant>
      <vt:variant>
        <vt:lpwstr>_Toc410308477</vt:lpwstr>
      </vt:variant>
      <vt:variant>
        <vt:i4>1703984</vt:i4>
      </vt:variant>
      <vt:variant>
        <vt:i4>110</vt:i4>
      </vt:variant>
      <vt:variant>
        <vt:i4>0</vt:i4>
      </vt:variant>
      <vt:variant>
        <vt:i4>5</vt:i4>
      </vt:variant>
      <vt:variant>
        <vt:lpwstr/>
      </vt:variant>
      <vt:variant>
        <vt:lpwstr>_Toc410308476</vt:lpwstr>
      </vt:variant>
      <vt:variant>
        <vt:i4>1703984</vt:i4>
      </vt:variant>
      <vt:variant>
        <vt:i4>104</vt:i4>
      </vt:variant>
      <vt:variant>
        <vt:i4>0</vt:i4>
      </vt:variant>
      <vt:variant>
        <vt:i4>5</vt:i4>
      </vt:variant>
      <vt:variant>
        <vt:lpwstr/>
      </vt:variant>
      <vt:variant>
        <vt:lpwstr>_Toc410308475</vt:lpwstr>
      </vt:variant>
      <vt:variant>
        <vt:i4>1703984</vt:i4>
      </vt:variant>
      <vt:variant>
        <vt:i4>98</vt:i4>
      </vt:variant>
      <vt:variant>
        <vt:i4>0</vt:i4>
      </vt:variant>
      <vt:variant>
        <vt:i4>5</vt:i4>
      </vt:variant>
      <vt:variant>
        <vt:lpwstr/>
      </vt:variant>
      <vt:variant>
        <vt:lpwstr>_Toc410308474</vt:lpwstr>
      </vt:variant>
      <vt:variant>
        <vt:i4>1703984</vt:i4>
      </vt:variant>
      <vt:variant>
        <vt:i4>92</vt:i4>
      </vt:variant>
      <vt:variant>
        <vt:i4>0</vt:i4>
      </vt:variant>
      <vt:variant>
        <vt:i4>5</vt:i4>
      </vt:variant>
      <vt:variant>
        <vt:lpwstr/>
      </vt:variant>
      <vt:variant>
        <vt:lpwstr>_Toc410308473</vt:lpwstr>
      </vt:variant>
      <vt:variant>
        <vt:i4>1703984</vt:i4>
      </vt:variant>
      <vt:variant>
        <vt:i4>86</vt:i4>
      </vt:variant>
      <vt:variant>
        <vt:i4>0</vt:i4>
      </vt:variant>
      <vt:variant>
        <vt:i4>5</vt:i4>
      </vt:variant>
      <vt:variant>
        <vt:lpwstr/>
      </vt:variant>
      <vt:variant>
        <vt:lpwstr>_Toc410308472</vt:lpwstr>
      </vt:variant>
      <vt:variant>
        <vt:i4>1703984</vt:i4>
      </vt:variant>
      <vt:variant>
        <vt:i4>80</vt:i4>
      </vt:variant>
      <vt:variant>
        <vt:i4>0</vt:i4>
      </vt:variant>
      <vt:variant>
        <vt:i4>5</vt:i4>
      </vt:variant>
      <vt:variant>
        <vt:lpwstr/>
      </vt:variant>
      <vt:variant>
        <vt:lpwstr>_Toc410308471</vt:lpwstr>
      </vt:variant>
      <vt:variant>
        <vt:i4>1703984</vt:i4>
      </vt:variant>
      <vt:variant>
        <vt:i4>74</vt:i4>
      </vt:variant>
      <vt:variant>
        <vt:i4>0</vt:i4>
      </vt:variant>
      <vt:variant>
        <vt:i4>5</vt:i4>
      </vt:variant>
      <vt:variant>
        <vt:lpwstr/>
      </vt:variant>
      <vt:variant>
        <vt:lpwstr>_Toc410308470</vt:lpwstr>
      </vt:variant>
      <vt:variant>
        <vt:i4>1769520</vt:i4>
      </vt:variant>
      <vt:variant>
        <vt:i4>68</vt:i4>
      </vt:variant>
      <vt:variant>
        <vt:i4>0</vt:i4>
      </vt:variant>
      <vt:variant>
        <vt:i4>5</vt:i4>
      </vt:variant>
      <vt:variant>
        <vt:lpwstr/>
      </vt:variant>
      <vt:variant>
        <vt:lpwstr>_Toc410308469</vt:lpwstr>
      </vt:variant>
      <vt:variant>
        <vt:i4>1769520</vt:i4>
      </vt:variant>
      <vt:variant>
        <vt:i4>62</vt:i4>
      </vt:variant>
      <vt:variant>
        <vt:i4>0</vt:i4>
      </vt:variant>
      <vt:variant>
        <vt:i4>5</vt:i4>
      </vt:variant>
      <vt:variant>
        <vt:lpwstr/>
      </vt:variant>
      <vt:variant>
        <vt:lpwstr>_Toc410308468</vt:lpwstr>
      </vt:variant>
      <vt:variant>
        <vt:i4>1769520</vt:i4>
      </vt:variant>
      <vt:variant>
        <vt:i4>56</vt:i4>
      </vt:variant>
      <vt:variant>
        <vt:i4>0</vt:i4>
      </vt:variant>
      <vt:variant>
        <vt:i4>5</vt:i4>
      </vt:variant>
      <vt:variant>
        <vt:lpwstr/>
      </vt:variant>
      <vt:variant>
        <vt:lpwstr>_Toc410308467</vt:lpwstr>
      </vt:variant>
      <vt:variant>
        <vt:i4>1769520</vt:i4>
      </vt:variant>
      <vt:variant>
        <vt:i4>50</vt:i4>
      </vt:variant>
      <vt:variant>
        <vt:i4>0</vt:i4>
      </vt:variant>
      <vt:variant>
        <vt:i4>5</vt:i4>
      </vt:variant>
      <vt:variant>
        <vt:lpwstr/>
      </vt:variant>
      <vt:variant>
        <vt:lpwstr>_Toc410308466</vt:lpwstr>
      </vt:variant>
      <vt:variant>
        <vt:i4>1769520</vt:i4>
      </vt:variant>
      <vt:variant>
        <vt:i4>44</vt:i4>
      </vt:variant>
      <vt:variant>
        <vt:i4>0</vt:i4>
      </vt:variant>
      <vt:variant>
        <vt:i4>5</vt:i4>
      </vt:variant>
      <vt:variant>
        <vt:lpwstr/>
      </vt:variant>
      <vt:variant>
        <vt:lpwstr>_Toc410308465</vt:lpwstr>
      </vt:variant>
      <vt:variant>
        <vt:i4>1769520</vt:i4>
      </vt:variant>
      <vt:variant>
        <vt:i4>38</vt:i4>
      </vt:variant>
      <vt:variant>
        <vt:i4>0</vt:i4>
      </vt:variant>
      <vt:variant>
        <vt:i4>5</vt:i4>
      </vt:variant>
      <vt:variant>
        <vt:lpwstr/>
      </vt:variant>
      <vt:variant>
        <vt:lpwstr>_Toc410308464</vt:lpwstr>
      </vt:variant>
      <vt:variant>
        <vt:i4>1769520</vt:i4>
      </vt:variant>
      <vt:variant>
        <vt:i4>32</vt:i4>
      </vt:variant>
      <vt:variant>
        <vt:i4>0</vt:i4>
      </vt:variant>
      <vt:variant>
        <vt:i4>5</vt:i4>
      </vt:variant>
      <vt:variant>
        <vt:lpwstr/>
      </vt:variant>
      <vt:variant>
        <vt:lpwstr>_Toc410308463</vt:lpwstr>
      </vt:variant>
      <vt:variant>
        <vt:i4>1769520</vt:i4>
      </vt:variant>
      <vt:variant>
        <vt:i4>26</vt:i4>
      </vt:variant>
      <vt:variant>
        <vt:i4>0</vt:i4>
      </vt:variant>
      <vt:variant>
        <vt:i4>5</vt:i4>
      </vt:variant>
      <vt:variant>
        <vt:lpwstr/>
      </vt:variant>
      <vt:variant>
        <vt:lpwstr>_Toc410308462</vt:lpwstr>
      </vt:variant>
      <vt:variant>
        <vt:i4>1769520</vt:i4>
      </vt:variant>
      <vt:variant>
        <vt:i4>20</vt:i4>
      </vt:variant>
      <vt:variant>
        <vt:i4>0</vt:i4>
      </vt:variant>
      <vt:variant>
        <vt:i4>5</vt:i4>
      </vt:variant>
      <vt:variant>
        <vt:lpwstr/>
      </vt:variant>
      <vt:variant>
        <vt:lpwstr>_Toc410308461</vt:lpwstr>
      </vt:variant>
      <vt:variant>
        <vt:i4>1769520</vt:i4>
      </vt:variant>
      <vt:variant>
        <vt:i4>14</vt:i4>
      </vt:variant>
      <vt:variant>
        <vt:i4>0</vt:i4>
      </vt:variant>
      <vt:variant>
        <vt:i4>5</vt:i4>
      </vt:variant>
      <vt:variant>
        <vt:lpwstr/>
      </vt:variant>
      <vt:variant>
        <vt:lpwstr>_Toc410308460</vt:lpwstr>
      </vt:variant>
      <vt:variant>
        <vt:i4>1572912</vt:i4>
      </vt:variant>
      <vt:variant>
        <vt:i4>8</vt:i4>
      </vt:variant>
      <vt:variant>
        <vt:i4>0</vt:i4>
      </vt:variant>
      <vt:variant>
        <vt:i4>5</vt:i4>
      </vt:variant>
      <vt:variant>
        <vt:lpwstr/>
      </vt:variant>
      <vt:variant>
        <vt:lpwstr>_Toc410308459</vt:lpwstr>
      </vt:variant>
      <vt:variant>
        <vt:i4>1572912</vt:i4>
      </vt:variant>
      <vt:variant>
        <vt:i4>2</vt:i4>
      </vt:variant>
      <vt:variant>
        <vt:i4>0</vt:i4>
      </vt:variant>
      <vt:variant>
        <vt:i4>5</vt:i4>
      </vt:variant>
      <vt:variant>
        <vt:lpwstr/>
      </vt:variant>
      <vt:variant>
        <vt:lpwstr>_Toc410308458</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sf</dc:creator>
  <cp:lastModifiedBy>HP</cp:lastModifiedBy>
  <cp:revision>2</cp:revision>
  <cp:lastPrinted>2015-07-06T10:32:00Z</cp:lastPrinted>
  <dcterms:created xsi:type="dcterms:W3CDTF">2018-03-13T06:39:00Z</dcterms:created>
  <dcterms:modified xsi:type="dcterms:W3CDTF">2018-03-13T06:39:00Z</dcterms:modified>
</cp:coreProperties>
</file>